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FA581B" w:rsidRPr="00C84D30" w:rsidRDefault="008474FC">
      <w:pPr>
        <w:pStyle w:val="Heading4"/>
        <w:keepNext w:val="0"/>
        <w:keepLines w:val="0"/>
        <w:spacing w:before="240" w:after="40"/>
        <w:jc w:val="center"/>
        <w:rPr>
          <w:rFonts w:ascii="Calibri" w:hAnsi="Calibri"/>
          <w:b/>
          <w:color w:val="1155CC"/>
          <w:rPrChange w:id="0" w:author="Cuddeback, Leah M" w:date="2020-09-05T01:01:00Z">
            <w:rPr>
              <w:b/>
              <w:color w:val="1155CC"/>
              <w:sz w:val="22"/>
              <w:szCs w:val="22"/>
            </w:rPr>
          </w:rPrChange>
        </w:rPr>
      </w:pPr>
      <w:bookmarkStart w:id="1" w:name="_t0hm34n62ugx" w:colFirst="0" w:colLast="0"/>
      <w:bookmarkEnd w:id="1"/>
      <w:r w:rsidRPr="00C84D30">
        <w:rPr>
          <w:rFonts w:ascii="Calibri" w:hAnsi="Calibri"/>
          <w:b/>
          <w:color w:val="1155CC"/>
          <w:rPrChange w:id="2" w:author="Cuddeback, Leah M" w:date="2020-09-05T01:01:00Z">
            <w:rPr>
              <w:b/>
              <w:color w:val="1155CC"/>
              <w:sz w:val="22"/>
              <w:szCs w:val="22"/>
            </w:rPr>
          </w:rPrChange>
        </w:rPr>
        <w:t>Hill Country Night Sky Month Event and Activity Suggestions</w:t>
      </w:r>
    </w:p>
    <w:p w14:paraId="00000002" w14:textId="77777777" w:rsidR="00FA581B" w:rsidRPr="00C84D30" w:rsidRDefault="00FA581B">
      <w:pPr>
        <w:pStyle w:val="Normal1"/>
        <w:rPr>
          <w:rFonts w:ascii="Calibri" w:hAnsi="Calibri"/>
          <w:rPrChange w:id="3" w:author="Cuddeback, Leah M" w:date="2020-09-05T01:01:00Z">
            <w:rPr/>
          </w:rPrChange>
        </w:rPr>
      </w:pPr>
    </w:p>
    <w:p w14:paraId="603CEE3F" w14:textId="4865C014" w:rsidR="008474FC" w:rsidRPr="00C84D30" w:rsidRDefault="008474FC">
      <w:pPr>
        <w:pStyle w:val="Normal1"/>
        <w:rPr>
          <w:rFonts w:ascii="Calibri" w:eastAsia="Calibri" w:hAnsi="Calibri" w:cs="Calibri"/>
          <w:i/>
          <w:sz w:val="24"/>
          <w:szCs w:val="24"/>
        </w:rPr>
      </w:pPr>
      <w:r w:rsidRPr="00C84D30">
        <w:rPr>
          <w:rFonts w:ascii="Calibri" w:eastAsia="Calibri" w:hAnsi="Calibri" w:cs="Calibri"/>
          <w:i/>
          <w:sz w:val="24"/>
          <w:szCs w:val="24"/>
        </w:rPr>
        <w:t>This document is meant to help you generate ideas for possible events,</w:t>
      </w:r>
      <w:r w:rsidR="00C546DE" w:rsidRPr="00C84D30">
        <w:rPr>
          <w:rFonts w:ascii="Calibri" w:eastAsia="Calibri" w:hAnsi="Calibri" w:cs="Calibri"/>
          <w:i/>
          <w:sz w:val="24"/>
          <w:szCs w:val="24"/>
        </w:rPr>
        <w:t xml:space="preserve"> contests, and </w:t>
      </w:r>
      <w:r w:rsidRPr="00C84D30">
        <w:rPr>
          <w:rFonts w:ascii="Calibri" w:eastAsia="Calibri" w:hAnsi="Calibri" w:cs="Calibri"/>
          <w:i/>
          <w:sz w:val="24"/>
          <w:szCs w:val="24"/>
          <w:rPrChange w:id="4" w:author="Cuddeback, Leah M" w:date="2020-09-05T01:01:00Z">
            <w:rPr>
              <w:rFonts w:ascii="Calibri" w:eastAsia="Calibri" w:hAnsi="Calibri" w:cs="Calibri"/>
              <w:i/>
              <w:sz w:val="24"/>
              <w:szCs w:val="24"/>
            </w:rPr>
          </w:rPrChange>
        </w:rPr>
        <w:t>activit</w:t>
      </w:r>
      <w:r w:rsidR="00C546DE" w:rsidRPr="00C84D30">
        <w:rPr>
          <w:rFonts w:ascii="Calibri" w:eastAsia="Calibri" w:hAnsi="Calibri" w:cs="Calibri"/>
          <w:i/>
          <w:sz w:val="24"/>
          <w:szCs w:val="24"/>
          <w:rPrChange w:id="5" w:author="Cuddeback, Leah M" w:date="2020-09-05T01:01:00Z">
            <w:rPr>
              <w:rFonts w:ascii="Calibri" w:eastAsia="Calibri" w:hAnsi="Calibri" w:cs="Calibri"/>
              <w:i/>
              <w:sz w:val="24"/>
              <w:szCs w:val="24"/>
            </w:rPr>
          </w:rPrChange>
        </w:rPr>
        <w:t xml:space="preserve">ies </w:t>
      </w:r>
      <w:r w:rsidRPr="00C84D30">
        <w:rPr>
          <w:rFonts w:ascii="Calibri" w:eastAsia="Calibri" w:hAnsi="Calibri" w:cs="Calibri"/>
          <w:i/>
          <w:sz w:val="24"/>
          <w:szCs w:val="24"/>
          <w:rPrChange w:id="6" w:author="Cuddeback, Leah M" w:date="2020-09-05T01:01:00Z">
            <w:rPr>
              <w:rFonts w:ascii="Calibri" w:eastAsia="Calibri" w:hAnsi="Calibri" w:cs="Calibri"/>
              <w:i/>
              <w:sz w:val="24"/>
              <w:szCs w:val="24"/>
            </w:rPr>
          </w:rPrChange>
        </w:rPr>
        <w:t xml:space="preserve">to host as part of Hill Country Night Sky Month. If you </w:t>
      </w:r>
      <w:r w:rsidR="00D266E8" w:rsidRPr="00C84D30">
        <w:rPr>
          <w:rFonts w:ascii="Calibri" w:eastAsia="Calibri" w:hAnsi="Calibri" w:cs="Calibri"/>
          <w:i/>
          <w:sz w:val="24"/>
          <w:szCs w:val="24"/>
          <w:rPrChange w:id="7" w:author="Cuddeback, Leah M" w:date="2020-09-05T01:01:00Z">
            <w:rPr>
              <w:rFonts w:ascii="Calibri" w:eastAsia="Calibri" w:hAnsi="Calibri" w:cs="Calibri"/>
              <w:i/>
              <w:sz w:val="24"/>
              <w:szCs w:val="24"/>
            </w:rPr>
          </w:rPrChange>
        </w:rPr>
        <w:t xml:space="preserve">have </w:t>
      </w:r>
      <w:r w:rsidRPr="00C84D30">
        <w:rPr>
          <w:rFonts w:ascii="Calibri" w:eastAsia="Calibri" w:hAnsi="Calibri" w:cs="Calibri"/>
          <w:i/>
          <w:sz w:val="24"/>
          <w:szCs w:val="24"/>
          <w:rPrChange w:id="8" w:author="Cuddeback, Leah M" w:date="2020-09-05T01:01:00Z">
            <w:rPr>
              <w:rFonts w:ascii="Calibri" w:eastAsia="Calibri" w:hAnsi="Calibri" w:cs="Calibri"/>
              <w:i/>
              <w:sz w:val="24"/>
              <w:szCs w:val="24"/>
            </w:rPr>
          </w:rPrChange>
        </w:rPr>
        <w:t xml:space="preserve">any questions </w:t>
      </w:r>
      <w:del w:id="9" w:author="Cuddeback, Leah M" w:date="2020-09-05T00:53:00Z">
        <w:r w:rsidRPr="00C84D30" w:rsidDel="00985C0A">
          <w:rPr>
            <w:rFonts w:ascii="Calibri" w:eastAsia="Calibri" w:hAnsi="Calibri" w:cs="Calibri"/>
            <w:i/>
            <w:sz w:val="24"/>
            <w:szCs w:val="24"/>
            <w:rPrChange w:id="10" w:author="Cuddeback, Leah M" w:date="2020-09-05T01:01:00Z">
              <w:rPr>
                <w:rFonts w:ascii="Calibri" w:eastAsia="Calibri" w:hAnsi="Calibri" w:cs="Calibri"/>
                <w:i/>
                <w:sz w:val="24"/>
                <w:szCs w:val="24"/>
              </w:rPr>
            </w:rPrChange>
          </w:rPr>
          <w:delText>or suggestions</w:delText>
        </w:r>
      </w:del>
      <w:ins w:id="11" w:author="Cuddeback, Leah M" w:date="2020-09-05T00:53:00Z">
        <w:r w:rsidR="00985C0A" w:rsidRPr="00C84D30">
          <w:rPr>
            <w:rFonts w:ascii="Calibri" w:eastAsia="Calibri" w:hAnsi="Calibri" w:cs="Calibri"/>
            <w:i/>
            <w:sz w:val="24"/>
            <w:szCs w:val="24"/>
            <w:rPrChange w:id="12" w:author="Cuddeback, Leah M" w:date="2020-09-05T01:01:00Z">
              <w:rPr>
                <w:rFonts w:ascii="Calibri" w:eastAsia="Calibri" w:hAnsi="Calibri" w:cs="Calibri"/>
                <w:i/>
                <w:sz w:val="24"/>
                <w:szCs w:val="24"/>
              </w:rPr>
            </w:rPrChange>
          </w:rPr>
          <w:t>about any of the following information,</w:t>
        </w:r>
      </w:ins>
      <w:r w:rsidRPr="00C84D30">
        <w:rPr>
          <w:rFonts w:ascii="Calibri" w:eastAsia="Calibri" w:hAnsi="Calibri" w:cs="Calibri"/>
          <w:i/>
          <w:sz w:val="24"/>
          <w:szCs w:val="24"/>
          <w:rPrChange w:id="13" w:author="Cuddeback, Leah M" w:date="2020-09-05T01:01:00Z">
            <w:rPr>
              <w:rFonts w:ascii="Calibri" w:eastAsia="Calibri" w:hAnsi="Calibri" w:cs="Calibri"/>
              <w:i/>
              <w:sz w:val="24"/>
              <w:szCs w:val="24"/>
            </w:rPr>
          </w:rPrChange>
        </w:rPr>
        <w:t xml:space="preserve">, please contact </w:t>
      </w:r>
      <w:commentRangeStart w:id="14"/>
      <w:ins w:id="15" w:author="Cuddeback, Leah M" w:date="2020-09-05T00:35:00Z">
        <w:r w:rsidR="0010368D" w:rsidRPr="00C84D30">
          <w:rPr>
            <w:rFonts w:ascii="Calibri" w:hAnsi="Calibri"/>
            <w:rPrChange w:id="16" w:author="Cuddeback, Leah M" w:date="2020-09-05T01:01:00Z">
              <w:rPr/>
            </w:rPrChange>
          </w:rPr>
          <w:fldChar w:fldCharType="begin"/>
        </w:r>
        <w:r w:rsidR="0010368D" w:rsidRPr="00C84D30">
          <w:rPr>
            <w:rFonts w:ascii="Calibri" w:hAnsi="Calibri"/>
            <w:rPrChange w:id="17" w:author="Cuddeback, Leah M" w:date="2020-09-05T01:01:00Z">
              <w:rPr/>
            </w:rPrChange>
          </w:rPr>
          <w:instrText>HYPERLINK "mailto:amy@starryskyaustin.com"</w:instrText>
        </w:r>
        <w:r w:rsidR="0010368D" w:rsidRPr="00C84D30">
          <w:rPr>
            <w:rFonts w:ascii="Calibri" w:hAnsi="Calibri"/>
            <w:rPrChange w:id="18" w:author="Cuddeback, Leah M" w:date="2020-09-05T01:01:00Z">
              <w:rPr/>
            </w:rPrChange>
          </w:rPr>
          <w:fldChar w:fldCharType="separate"/>
        </w:r>
        <w:r w:rsidR="0010368D" w:rsidRPr="00C84D30">
          <w:rPr>
            <w:rStyle w:val="Hyperlink"/>
            <w:rFonts w:ascii="Calibri" w:eastAsia="Calibri" w:hAnsi="Calibri" w:cs="Calibri"/>
            <w:i/>
            <w:sz w:val="24"/>
            <w:szCs w:val="24"/>
            <w:rPrChange w:id="19" w:author="Cuddeback, Leah M" w:date="2020-09-05T01:01:00Z">
              <w:rPr>
                <w:rStyle w:val="Hyperlink"/>
                <w:rFonts w:ascii="Calibri" w:eastAsia="Calibri" w:hAnsi="Calibri" w:cs="Calibri"/>
                <w:i/>
                <w:sz w:val="24"/>
                <w:szCs w:val="24"/>
              </w:rPr>
            </w:rPrChange>
          </w:rPr>
          <w:t>amy@starryskyaustin.com</w:t>
        </w:r>
        <w:r w:rsidR="0010368D" w:rsidRPr="00C84D30">
          <w:rPr>
            <w:rStyle w:val="Hyperlink"/>
            <w:rFonts w:ascii="Calibri" w:eastAsia="Calibri" w:hAnsi="Calibri" w:cs="Calibri"/>
            <w:i/>
            <w:sz w:val="24"/>
            <w:szCs w:val="24"/>
            <w:rPrChange w:id="20" w:author="Cuddeback, Leah M" w:date="2020-09-05T01:01:00Z">
              <w:rPr>
                <w:rStyle w:val="Hyperlink"/>
                <w:rFonts w:ascii="Calibri" w:eastAsia="Calibri" w:hAnsi="Calibri" w:cs="Calibri"/>
                <w:i/>
                <w:sz w:val="24"/>
                <w:szCs w:val="24"/>
              </w:rPr>
            </w:rPrChange>
          </w:rPr>
          <w:fldChar w:fldCharType="end"/>
        </w:r>
        <w:r w:rsidR="0010368D" w:rsidRPr="00C84D30">
          <w:rPr>
            <w:rFonts w:ascii="Calibri" w:eastAsia="Calibri" w:hAnsi="Calibri" w:cs="Calibri"/>
            <w:i/>
            <w:sz w:val="24"/>
            <w:szCs w:val="24"/>
          </w:rPr>
          <w:t xml:space="preserve">.  </w:t>
        </w:r>
      </w:ins>
      <w:commentRangeEnd w:id="14"/>
      <w:ins w:id="21" w:author="Cuddeback, Leah M" w:date="2020-09-05T00:41:00Z">
        <w:r w:rsidR="0010368D" w:rsidRPr="00C84D30">
          <w:rPr>
            <w:rStyle w:val="CommentReference"/>
            <w:rFonts w:ascii="Calibri" w:hAnsi="Calibri"/>
            <w:rPrChange w:id="22" w:author="Cuddeback, Leah M" w:date="2020-09-05T01:01:00Z">
              <w:rPr>
                <w:rStyle w:val="CommentReference"/>
              </w:rPr>
            </w:rPrChange>
          </w:rPr>
          <w:commentReference w:id="14"/>
        </w:r>
      </w:ins>
    </w:p>
    <w:p w14:paraId="2765A6FC" w14:textId="77777777" w:rsidR="008474FC" w:rsidRPr="00C84D30" w:rsidRDefault="008474FC">
      <w:pPr>
        <w:pStyle w:val="Normal1"/>
        <w:rPr>
          <w:rFonts w:ascii="Calibri" w:eastAsia="Calibri" w:hAnsi="Calibri" w:cs="Calibri"/>
          <w:i/>
          <w:sz w:val="24"/>
          <w:szCs w:val="24"/>
          <w:rPrChange w:id="23" w:author="Cuddeback, Leah M" w:date="2020-09-05T01:01:00Z">
            <w:rPr>
              <w:rFonts w:ascii="Calibri" w:eastAsia="Calibri" w:hAnsi="Calibri" w:cs="Calibri"/>
              <w:i/>
              <w:sz w:val="24"/>
              <w:szCs w:val="24"/>
            </w:rPr>
          </w:rPrChange>
        </w:rPr>
      </w:pPr>
    </w:p>
    <w:p w14:paraId="518964E6" w14:textId="64059430" w:rsidR="008474FC" w:rsidRPr="00C84D30" w:rsidRDefault="008474FC">
      <w:pPr>
        <w:pStyle w:val="Normal1"/>
        <w:rPr>
          <w:rFonts w:ascii="Calibri" w:eastAsia="Calibri" w:hAnsi="Calibri" w:cs="Calibri"/>
          <w:sz w:val="24"/>
          <w:szCs w:val="24"/>
          <w:rPrChange w:id="24" w:author="Cuddeback, Leah M" w:date="2020-09-05T01:01:00Z">
            <w:rPr>
              <w:rFonts w:ascii="Calibri" w:eastAsia="Calibri" w:hAnsi="Calibri" w:cs="Calibri"/>
              <w:sz w:val="24"/>
              <w:szCs w:val="24"/>
            </w:rPr>
          </w:rPrChange>
        </w:rPr>
      </w:pPr>
      <w:r w:rsidRPr="00C84D30">
        <w:rPr>
          <w:rFonts w:ascii="Calibri" w:eastAsia="Calibri" w:hAnsi="Calibri" w:cs="Calibri"/>
          <w:sz w:val="24"/>
          <w:szCs w:val="24"/>
          <w:rPrChange w:id="25" w:author="Cuddeback, Leah M" w:date="2020-09-05T01:01:00Z">
            <w:rPr>
              <w:rFonts w:ascii="Calibri" w:eastAsia="Calibri" w:hAnsi="Calibri" w:cs="Calibri"/>
              <w:sz w:val="24"/>
              <w:szCs w:val="24"/>
            </w:rPr>
          </w:rPrChange>
        </w:rPr>
        <w:t xml:space="preserve">Before </w:t>
      </w:r>
      <w:r w:rsidR="00DB2930" w:rsidRPr="00C84D30">
        <w:rPr>
          <w:rFonts w:ascii="Calibri" w:eastAsia="Calibri" w:hAnsi="Calibri" w:cs="Calibri"/>
          <w:sz w:val="24"/>
          <w:szCs w:val="24"/>
          <w:rPrChange w:id="26" w:author="Cuddeback, Leah M" w:date="2020-09-05T01:01:00Z">
            <w:rPr>
              <w:rFonts w:ascii="Calibri" w:eastAsia="Calibri" w:hAnsi="Calibri" w:cs="Calibri"/>
              <w:sz w:val="24"/>
              <w:szCs w:val="24"/>
            </w:rPr>
          </w:rPrChange>
        </w:rPr>
        <w:t>jumping into the list of suggestions, here are a few things to keep in mind:</w:t>
      </w:r>
    </w:p>
    <w:p w14:paraId="39008546" w14:textId="77777777" w:rsidR="00DB2930" w:rsidRPr="00C84D30" w:rsidRDefault="00DB2930">
      <w:pPr>
        <w:pStyle w:val="Normal1"/>
        <w:rPr>
          <w:rFonts w:ascii="Calibri" w:eastAsia="Calibri" w:hAnsi="Calibri" w:cs="Calibri"/>
          <w:sz w:val="24"/>
          <w:szCs w:val="24"/>
          <w:rPrChange w:id="27" w:author="Cuddeback, Leah M" w:date="2020-09-05T01:01:00Z">
            <w:rPr>
              <w:rFonts w:ascii="Calibri" w:eastAsia="Calibri" w:hAnsi="Calibri" w:cs="Calibri"/>
              <w:sz w:val="24"/>
              <w:szCs w:val="24"/>
            </w:rPr>
          </w:rPrChange>
        </w:rPr>
      </w:pPr>
    </w:p>
    <w:p w14:paraId="28479191" w14:textId="5AC86D80" w:rsidR="00DB2930" w:rsidRPr="00C84D30" w:rsidRDefault="00DB2930" w:rsidP="00041667">
      <w:pPr>
        <w:pStyle w:val="Normal1"/>
        <w:numPr>
          <w:ilvl w:val="0"/>
          <w:numId w:val="1"/>
        </w:numPr>
        <w:rPr>
          <w:rFonts w:ascii="Calibri" w:eastAsia="Calibri" w:hAnsi="Calibri" w:cs="Calibri"/>
          <w:sz w:val="24"/>
          <w:szCs w:val="24"/>
          <w:rPrChange w:id="28" w:author="Cuddeback, Leah M" w:date="2020-09-05T01:01:00Z">
            <w:rPr>
              <w:rFonts w:ascii="Calibri" w:eastAsia="Calibri" w:hAnsi="Calibri" w:cs="Calibri"/>
              <w:sz w:val="24"/>
              <w:szCs w:val="24"/>
            </w:rPr>
          </w:rPrChange>
        </w:rPr>
      </w:pPr>
      <w:r w:rsidRPr="00C84D30">
        <w:rPr>
          <w:rFonts w:ascii="Calibri" w:eastAsia="Calibri" w:hAnsi="Calibri" w:cs="Calibri"/>
          <w:b/>
          <w:sz w:val="24"/>
          <w:szCs w:val="24"/>
          <w:rPrChange w:id="29" w:author="Cuddeback, Leah M" w:date="2020-09-05T01:01:00Z">
            <w:rPr>
              <w:rFonts w:ascii="Calibri" w:eastAsia="Calibri" w:hAnsi="Calibri" w:cs="Calibri"/>
              <w:b/>
              <w:sz w:val="24"/>
              <w:szCs w:val="24"/>
            </w:rPr>
          </w:rPrChange>
        </w:rPr>
        <w:t>Who do you want to engage</w:t>
      </w:r>
      <w:r w:rsidRPr="00C84D30">
        <w:rPr>
          <w:rFonts w:ascii="Calibri" w:eastAsia="Calibri" w:hAnsi="Calibri" w:cs="Calibri"/>
          <w:sz w:val="24"/>
          <w:szCs w:val="24"/>
          <w:rPrChange w:id="30" w:author="Cuddeback, Leah M" w:date="2020-09-05T01:01:00Z">
            <w:rPr>
              <w:rFonts w:ascii="Calibri" w:eastAsia="Calibri" w:hAnsi="Calibri" w:cs="Calibri"/>
              <w:sz w:val="24"/>
              <w:szCs w:val="24"/>
            </w:rPr>
          </w:rPrChange>
        </w:rPr>
        <w:t>? Is there a certain age group, or a certain geographic area, or a certain sector (general public, business owners, government officials, etc.)?</w:t>
      </w:r>
    </w:p>
    <w:p w14:paraId="7DF12942" w14:textId="77777777" w:rsidR="00DB2930" w:rsidRPr="00C84D30" w:rsidRDefault="00DB2930" w:rsidP="00041667">
      <w:pPr>
        <w:pStyle w:val="Normal1"/>
        <w:ind w:left="720"/>
        <w:rPr>
          <w:rFonts w:ascii="Calibri" w:eastAsia="Calibri" w:hAnsi="Calibri" w:cs="Calibri"/>
          <w:sz w:val="24"/>
          <w:szCs w:val="24"/>
          <w:rPrChange w:id="31" w:author="Cuddeback, Leah M" w:date="2020-09-05T01:01:00Z">
            <w:rPr>
              <w:rFonts w:ascii="Calibri" w:eastAsia="Calibri" w:hAnsi="Calibri" w:cs="Calibri"/>
              <w:sz w:val="24"/>
              <w:szCs w:val="24"/>
            </w:rPr>
          </w:rPrChange>
        </w:rPr>
      </w:pPr>
    </w:p>
    <w:p w14:paraId="4512D366" w14:textId="02C7F895" w:rsidR="00DB2930" w:rsidRPr="00C84D30" w:rsidRDefault="00DB2930" w:rsidP="00041667">
      <w:pPr>
        <w:pStyle w:val="Normal1"/>
        <w:numPr>
          <w:ilvl w:val="0"/>
          <w:numId w:val="1"/>
        </w:numPr>
        <w:rPr>
          <w:rFonts w:ascii="Calibri" w:eastAsia="Calibri" w:hAnsi="Calibri" w:cs="Calibri"/>
          <w:sz w:val="24"/>
          <w:szCs w:val="24"/>
          <w:rPrChange w:id="32" w:author="Cuddeback, Leah M" w:date="2020-09-05T01:01:00Z">
            <w:rPr>
              <w:rFonts w:ascii="Calibri" w:eastAsia="Calibri" w:hAnsi="Calibri" w:cs="Calibri"/>
              <w:sz w:val="24"/>
              <w:szCs w:val="24"/>
            </w:rPr>
          </w:rPrChange>
        </w:rPr>
      </w:pPr>
      <w:r w:rsidRPr="00C84D30">
        <w:rPr>
          <w:rFonts w:ascii="Calibri" w:eastAsia="Calibri" w:hAnsi="Calibri" w:cs="Calibri"/>
          <w:b/>
          <w:sz w:val="24"/>
          <w:szCs w:val="24"/>
          <w:rPrChange w:id="33" w:author="Cuddeback, Leah M" w:date="2020-09-05T01:01:00Z">
            <w:rPr>
              <w:rFonts w:ascii="Calibri" w:eastAsia="Calibri" w:hAnsi="Calibri" w:cs="Calibri"/>
              <w:b/>
              <w:sz w:val="24"/>
              <w:szCs w:val="24"/>
            </w:rPr>
          </w:rPrChange>
        </w:rPr>
        <w:t>Who can you partner with</w:t>
      </w:r>
      <w:r w:rsidRPr="00C84D30">
        <w:rPr>
          <w:rFonts w:ascii="Calibri" w:eastAsia="Calibri" w:hAnsi="Calibri" w:cs="Calibri"/>
          <w:sz w:val="24"/>
          <w:szCs w:val="24"/>
          <w:rPrChange w:id="34" w:author="Cuddeback, Leah M" w:date="2020-09-05T01:01:00Z">
            <w:rPr>
              <w:rFonts w:ascii="Calibri" w:eastAsia="Calibri" w:hAnsi="Calibri" w:cs="Calibri"/>
              <w:sz w:val="24"/>
              <w:szCs w:val="24"/>
            </w:rPr>
          </w:rPrChange>
        </w:rPr>
        <w:t>? Are there any local institutions or organizations that already are or could become champions for the night sky? Some examples of valuable local partners might include schools, electric utilities, local parks, the chamber of commerce</w:t>
      </w:r>
      <w:r w:rsidR="007553BF" w:rsidRPr="00C84D30">
        <w:rPr>
          <w:rFonts w:ascii="Calibri" w:eastAsia="Calibri" w:hAnsi="Calibri" w:cs="Calibri"/>
          <w:sz w:val="24"/>
          <w:szCs w:val="24"/>
          <w:rPrChange w:id="35" w:author="Cuddeback, Leah M" w:date="2020-09-05T01:01:00Z">
            <w:rPr>
              <w:rFonts w:ascii="Calibri" w:eastAsia="Calibri" w:hAnsi="Calibri" w:cs="Calibri"/>
              <w:sz w:val="24"/>
              <w:szCs w:val="24"/>
            </w:rPr>
          </w:rPrChange>
        </w:rPr>
        <w:t>,</w:t>
      </w:r>
      <w:r w:rsidRPr="00C84D30">
        <w:rPr>
          <w:rFonts w:ascii="Calibri" w:eastAsia="Calibri" w:hAnsi="Calibri" w:cs="Calibri"/>
          <w:sz w:val="24"/>
          <w:szCs w:val="24"/>
          <w:rPrChange w:id="36" w:author="Cuddeback, Leah M" w:date="2020-09-05T01:01:00Z">
            <w:rPr>
              <w:rFonts w:ascii="Calibri" w:eastAsia="Calibri" w:hAnsi="Calibri" w:cs="Calibri"/>
              <w:sz w:val="24"/>
              <w:szCs w:val="24"/>
            </w:rPr>
          </w:rPrChange>
        </w:rPr>
        <w:t xml:space="preserve"> a prominent local business, the local government, the Lions or Rotary Clubs, local Keep Texas Beautiful groups, etc.</w:t>
      </w:r>
    </w:p>
    <w:p w14:paraId="27C8D0E6" w14:textId="77777777" w:rsidR="00DB2930" w:rsidRPr="00C84D30" w:rsidRDefault="00DB2930" w:rsidP="00DB2930">
      <w:pPr>
        <w:pStyle w:val="Normal1"/>
        <w:rPr>
          <w:rFonts w:ascii="Calibri" w:eastAsia="Calibri" w:hAnsi="Calibri" w:cs="Calibri"/>
          <w:b/>
          <w:sz w:val="24"/>
          <w:szCs w:val="24"/>
          <w:rPrChange w:id="37" w:author="Cuddeback, Leah M" w:date="2020-09-05T01:01:00Z">
            <w:rPr>
              <w:rFonts w:ascii="Calibri" w:eastAsia="Calibri" w:hAnsi="Calibri" w:cs="Calibri"/>
              <w:b/>
              <w:sz w:val="24"/>
              <w:szCs w:val="24"/>
            </w:rPr>
          </w:rPrChange>
        </w:rPr>
      </w:pPr>
    </w:p>
    <w:p w14:paraId="3EFEC938" w14:textId="38C26561" w:rsidR="00DB2930" w:rsidRPr="00C84D30" w:rsidRDefault="00DB2930" w:rsidP="00041667">
      <w:pPr>
        <w:pStyle w:val="Normal1"/>
        <w:numPr>
          <w:ilvl w:val="0"/>
          <w:numId w:val="1"/>
        </w:numPr>
        <w:rPr>
          <w:rFonts w:ascii="Calibri" w:eastAsia="Calibri" w:hAnsi="Calibri" w:cs="Calibri"/>
          <w:sz w:val="24"/>
          <w:szCs w:val="24"/>
          <w:rPrChange w:id="38" w:author="Cuddeback, Leah M" w:date="2020-09-05T01:01:00Z">
            <w:rPr>
              <w:rFonts w:ascii="Calibri" w:eastAsia="Calibri" w:hAnsi="Calibri" w:cs="Calibri"/>
              <w:sz w:val="24"/>
              <w:szCs w:val="24"/>
            </w:rPr>
          </w:rPrChange>
        </w:rPr>
      </w:pPr>
      <w:r w:rsidRPr="00C84D30">
        <w:rPr>
          <w:rFonts w:ascii="Calibri" w:eastAsia="Calibri" w:hAnsi="Calibri" w:cs="Calibri"/>
          <w:b/>
          <w:sz w:val="24"/>
          <w:szCs w:val="24"/>
          <w:rPrChange w:id="39" w:author="Cuddeback, Leah M" w:date="2020-09-05T01:01:00Z">
            <w:rPr>
              <w:rFonts w:ascii="Calibri" w:eastAsia="Calibri" w:hAnsi="Calibri" w:cs="Calibri"/>
              <w:b/>
              <w:sz w:val="24"/>
              <w:szCs w:val="24"/>
            </w:rPr>
          </w:rPrChange>
        </w:rPr>
        <w:t>How will you promote</w:t>
      </w:r>
      <w:r w:rsidR="0095124E" w:rsidRPr="00C84D30">
        <w:rPr>
          <w:rFonts w:ascii="Calibri" w:eastAsia="Calibri" w:hAnsi="Calibri" w:cs="Calibri"/>
          <w:sz w:val="24"/>
          <w:szCs w:val="24"/>
          <w:rPrChange w:id="40" w:author="Cuddeback, Leah M" w:date="2020-09-05T01:01:00Z">
            <w:rPr>
              <w:rFonts w:ascii="Calibri" w:eastAsia="Calibri" w:hAnsi="Calibri" w:cs="Calibri"/>
              <w:sz w:val="24"/>
              <w:szCs w:val="24"/>
            </w:rPr>
          </w:rPrChange>
        </w:rPr>
        <w:t xml:space="preserve"> </w:t>
      </w:r>
      <w:r w:rsidR="0095124E" w:rsidRPr="00C84D30">
        <w:rPr>
          <w:rFonts w:ascii="Calibri" w:eastAsia="Calibri" w:hAnsi="Calibri" w:cs="Calibri"/>
          <w:b/>
          <w:sz w:val="24"/>
          <w:szCs w:val="24"/>
          <w:rPrChange w:id="41" w:author="Cuddeback, Leah M" w:date="2020-09-05T01:01:00Z">
            <w:rPr>
              <w:rFonts w:ascii="Calibri" w:eastAsia="Calibri" w:hAnsi="Calibri" w:cs="Calibri"/>
              <w:b/>
              <w:sz w:val="24"/>
              <w:szCs w:val="24"/>
            </w:rPr>
          </w:rPrChange>
        </w:rPr>
        <w:t>it</w:t>
      </w:r>
      <w:r w:rsidRPr="00C84D30">
        <w:rPr>
          <w:rFonts w:ascii="Calibri" w:eastAsia="Calibri" w:hAnsi="Calibri" w:cs="Calibri"/>
          <w:sz w:val="24"/>
          <w:szCs w:val="24"/>
          <w:rPrChange w:id="42" w:author="Cuddeback, Leah M" w:date="2020-09-05T01:01:00Z">
            <w:rPr>
              <w:rFonts w:ascii="Calibri" w:eastAsia="Calibri" w:hAnsi="Calibri" w:cs="Calibri"/>
              <w:sz w:val="24"/>
              <w:szCs w:val="24"/>
            </w:rPr>
          </w:rPrChange>
        </w:rPr>
        <w:t xml:space="preserve">? </w:t>
      </w:r>
      <w:ins w:id="43" w:author="Cuddeback, Leah M" w:date="2020-09-05T00:36:00Z">
        <w:r w:rsidR="0010368D" w:rsidRPr="00C84D30">
          <w:rPr>
            <w:rFonts w:ascii="Calibri" w:eastAsia="Calibri" w:hAnsi="Calibri" w:cs="Calibri"/>
            <w:sz w:val="24"/>
            <w:szCs w:val="24"/>
            <w:rPrChange w:id="44" w:author="Cuddeback, Leah M" w:date="2020-09-05T01:01:00Z">
              <w:rPr>
                <w:rFonts w:ascii="Calibri" w:eastAsia="Calibri" w:hAnsi="Calibri" w:cs="Calibri"/>
                <w:sz w:val="24"/>
                <w:szCs w:val="24"/>
              </w:rPr>
            </w:rPrChange>
          </w:rPr>
          <w:t xml:space="preserve">Events shared with the Hill Country Alliance </w:t>
        </w:r>
      </w:ins>
      <w:del w:id="45" w:author="Cuddeback, Leah M" w:date="2020-09-05T00:36:00Z">
        <w:r w:rsidRPr="00C84D30" w:rsidDel="0010368D">
          <w:rPr>
            <w:rFonts w:ascii="Calibri" w:eastAsia="Calibri" w:hAnsi="Calibri" w:cs="Calibri"/>
            <w:sz w:val="24"/>
            <w:szCs w:val="24"/>
            <w:rPrChange w:id="46" w:author="Cuddeback, Leah M" w:date="2020-09-05T01:01:00Z">
              <w:rPr>
                <w:rFonts w:ascii="Calibri" w:eastAsia="Calibri" w:hAnsi="Calibri" w:cs="Calibri"/>
                <w:sz w:val="24"/>
                <w:szCs w:val="24"/>
              </w:rPr>
            </w:rPrChange>
          </w:rPr>
          <w:delText xml:space="preserve">We </w:delText>
        </w:r>
      </w:del>
      <w:r w:rsidRPr="00C84D30">
        <w:rPr>
          <w:rFonts w:ascii="Calibri" w:eastAsia="Calibri" w:hAnsi="Calibri" w:cs="Calibri"/>
          <w:sz w:val="24"/>
          <w:szCs w:val="24"/>
          <w:rPrChange w:id="47" w:author="Cuddeback, Leah M" w:date="2020-09-05T01:01:00Z">
            <w:rPr>
              <w:rFonts w:ascii="Calibri" w:eastAsia="Calibri" w:hAnsi="Calibri" w:cs="Calibri"/>
              <w:sz w:val="24"/>
              <w:szCs w:val="24"/>
            </w:rPr>
          </w:rPrChange>
        </w:rPr>
        <w:t xml:space="preserve">will </w:t>
      </w:r>
      <w:ins w:id="48" w:author="Cuddeback, Leah M" w:date="2020-09-05T00:36:00Z">
        <w:r w:rsidR="0010368D" w:rsidRPr="00C84D30">
          <w:rPr>
            <w:rFonts w:ascii="Calibri" w:eastAsia="Calibri" w:hAnsi="Calibri" w:cs="Calibri"/>
            <w:sz w:val="24"/>
            <w:szCs w:val="24"/>
            <w:rPrChange w:id="49" w:author="Cuddeback, Leah M" w:date="2020-09-05T01:01:00Z">
              <w:rPr>
                <w:rFonts w:ascii="Calibri" w:eastAsia="Calibri" w:hAnsi="Calibri" w:cs="Calibri"/>
                <w:sz w:val="24"/>
                <w:szCs w:val="24"/>
              </w:rPr>
            </w:rPrChange>
          </w:rPr>
          <w:t xml:space="preserve">be </w:t>
        </w:r>
      </w:ins>
      <w:del w:id="50" w:author="Cuddeback, Leah M" w:date="2020-09-05T00:36:00Z">
        <w:r w:rsidRPr="00C84D30" w:rsidDel="0010368D">
          <w:rPr>
            <w:rFonts w:ascii="Calibri" w:eastAsia="Calibri" w:hAnsi="Calibri" w:cs="Calibri"/>
            <w:sz w:val="24"/>
            <w:szCs w:val="24"/>
            <w:rPrChange w:id="51" w:author="Cuddeback, Leah M" w:date="2020-09-05T01:01:00Z">
              <w:rPr>
                <w:rFonts w:ascii="Calibri" w:eastAsia="Calibri" w:hAnsi="Calibri" w:cs="Calibri"/>
                <w:sz w:val="24"/>
                <w:szCs w:val="24"/>
              </w:rPr>
            </w:rPrChange>
          </w:rPr>
          <w:delText xml:space="preserve">help </w:delText>
        </w:r>
      </w:del>
      <w:r w:rsidRPr="00C84D30">
        <w:rPr>
          <w:rFonts w:ascii="Calibri" w:eastAsia="Calibri" w:hAnsi="Calibri" w:cs="Calibri"/>
          <w:sz w:val="24"/>
          <w:szCs w:val="24"/>
          <w:rPrChange w:id="52" w:author="Cuddeback, Leah M" w:date="2020-09-05T01:01:00Z">
            <w:rPr>
              <w:rFonts w:ascii="Calibri" w:eastAsia="Calibri" w:hAnsi="Calibri" w:cs="Calibri"/>
              <w:sz w:val="24"/>
              <w:szCs w:val="24"/>
            </w:rPr>
          </w:rPrChange>
        </w:rPr>
        <w:t>promote</w:t>
      </w:r>
      <w:ins w:id="53" w:author="Cuddeback, Leah M" w:date="2020-09-05T00:36:00Z">
        <w:r w:rsidR="0010368D" w:rsidRPr="00C84D30">
          <w:rPr>
            <w:rFonts w:ascii="Calibri" w:eastAsia="Calibri" w:hAnsi="Calibri" w:cs="Calibri"/>
            <w:sz w:val="24"/>
            <w:szCs w:val="24"/>
            <w:rPrChange w:id="54" w:author="Cuddeback, Leah M" w:date="2020-09-05T01:01:00Z">
              <w:rPr>
                <w:rFonts w:ascii="Calibri" w:eastAsia="Calibri" w:hAnsi="Calibri" w:cs="Calibri"/>
                <w:sz w:val="24"/>
                <w:szCs w:val="24"/>
              </w:rPr>
            </w:rPrChange>
          </w:rPr>
          <w:t>d</w:t>
        </w:r>
      </w:ins>
      <w:r w:rsidRPr="00C84D30">
        <w:rPr>
          <w:rFonts w:ascii="Calibri" w:eastAsia="Calibri" w:hAnsi="Calibri" w:cs="Calibri"/>
          <w:sz w:val="24"/>
          <w:szCs w:val="24"/>
          <w:rPrChange w:id="55" w:author="Cuddeback, Leah M" w:date="2020-09-05T01:01:00Z">
            <w:rPr>
              <w:rFonts w:ascii="Calibri" w:eastAsia="Calibri" w:hAnsi="Calibri" w:cs="Calibri"/>
              <w:sz w:val="24"/>
              <w:szCs w:val="24"/>
            </w:rPr>
          </w:rPrChange>
        </w:rPr>
        <w:t xml:space="preserve"> </w:t>
      </w:r>
      <w:del w:id="56" w:author="Cuddeback, Leah M" w:date="2020-09-05T00:36:00Z">
        <w:r w:rsidRPr="00C84D30" w:rsidDel="0010368D">
          <w:rPr>
            <w:rFonts w:ascii="Calibri" w:eastAsia="Calibri" w:hAnsi="Calibri" w:cs="Calibri"/>
            <w:sz w:val="24"/>
            <w:szCs w:val="24"/>
            <w:rPrChange w:id="57" w:author="Cuddeback, Leah M" w:date="2020-09-05T01:01:00Z">
              <w:rPr>
                <w:rFonts w:ascii="Calibri" w:eastAsia="Calibri" w:hAnsi="Calibri" w:cs="Calibri"/>
                <w:sz w:val="24"/>
                <w:szCs w:val="24"/>
              </w:rPr>
            </w:rPrChange>
          </w:rPr>
          <w:delText xml:space="preserve">it </w:delText>
        </w:r>
      </w:del>
      <w:r w:rsidRPr="00C84D30">
        <w:rPr>
          <w:rFonts w:ascii="Calibri" w:eastAsia="Calibri" w:hAnsi="Calibri" w:cs="Calibri"/>
          <w:sz w:val="24"/>
          <w:szCs w:val="24"/>
          <w:rPrChange w:id="58" w:author="Cuddeback, Leah M" w:date="2020-09-05T01:01:00Z">
            <w:rPr>
              <w:rFonts w:ascii="Calibri" w:eastAsia="Calibri" w:hAnsi="Calibri" w:cs="Calibri"/>
              <w:sz w:val="24"/>
              <w:szCs w:val="24"/>
            </w:rPr>
          </w:rPrChange>
        </w:rPr>
        <w:t>through</w:t>
      </w:r>
      <w:r w:rsidR="007553BF" w:rsidRPr="00C84D30">
        <w:rPr>
          <w:rFonts w:ascii="Calibri" w:eastAsia="Calibri" w:hAnsi="Calibri" w:cs="Calibri"/>
          <w:sz w:val="24"/>
          <w:szCs w:val="24"/>
          <w:rPrChange w:id="59" w:author="Cuddeback, Leah M" w:date="2020-09-05T01:01:00Z">
            <w:rPr>
              <w:rFonts w:ascii="Calibri" w:eastAsia="Calibri" w:hAnsi="Calibri" w:cs="Calibri"/>
              <w:sz w:val="24"/>
              <w:szCs w:val="24"/>
            </w:rPr>
          </w:rPrChange>
        </w:rPr>
        <w:t xml:space="preserve"> the NightSkyMonth.org website, </w:t>
      </w:r>
      <w:r w:rsidRPr="00C84D30">
        <w:rPr>
          <w:rFonts w:ascii="Calibri" w:eastAsia="Calibri" w:hAnsi="Calibri" w:cs="Calibri"/>
          <w:sz w:val="24"/>
          <w:szCs w:val="24"/>
          <w:rPrChange w:id="60" w:author="Cuddeback, Leah M" w:date="2020-09-05T01:01:00Z">
            <w:rPr>
              <w:rFonts w:ascii="Calibri" w:eastAsia="Calibri" w:hAnsi="Calibri" w:cs="Calibri"/>
              <w:sz w:val="24"/>
              <w:szCs w:val="24"/>
            </w:rPr>
          </w:rPrChange>
        </w:rPr>
        <w:t>our HCA newsletter</w:t>
      </w:r>
      <w:r w:rsidR="007553BF" w:rsidRPr="00C84D30">
        <w:rPr>
          <w:rFonts w:ascii="Calibri" w:eastAsia="Calibri" w:hAnsi="Calibri" w:cs="Calibri"/>
          <w:sz w:val="24"/>
          <w:szCs w:val="24"/>
          <w:rPrChange w:id="61" w:author="Cuddeback, Leah M" w:date="2020-09-05T01:01:00Z">
            <w:rPr>
              <w:rFonts w:ascii="Calibri" w:eastAsia="Calibri" w:hAnsi="Calibri" w:cs="Calibri"/>
              <w:sz w:val="24"/>
              <w:szCs w:val="24"/>
            </w:rPr>
          </w:rPrChange>
        </w:rPr>
        <w:t>,</w:t>
      </w:r>
      <w:r w:rsidRPr="00C84D30">
        <w:rPr>
          <w:rFonts w:ascii="Calibri" w:eastAsia="Calibri" w:hAnsi="Calibri" w:cs="Calibri"/>
          <w:sz w:val="24"/>
          <w:szCs w:val="24"/>
          <w:rPrChange w:id="62" w:author="Cuddeback, Leah M" w:date="2020-09-05T01:01:00Z">
            <w:rPr>
              <w:rFonts w:ascii="Calibri" w:eastAsia="Calibri" w:hAnsi="Calibri" w:cs="Calibri"/>
              <w:sz w:val="24"/>
              <w:szCs w:val="24"/>
            </w:rPr>
          </w:rPrChange>
        </w:rPr>
        <w:t xml:space="preserve"> and social media</w:t>
      </w:r>
      <w:ins w:id="63" w:author="Cuddeback, Leah M" w:date="2020-09-05T00:36:00Z">
        <w:r w:rsidR="0010368D" w:rsidRPr="00C84D30">
          <w:rPr>
            <w:rFonts w:ascii="Calibri" w:eastAsia="Calibri" w:hAnsi="Calibri" w:cs="Calibri"/>
            <w:sz w:val="24"/>
            <w:szCs w:val="24"/>
            <w:rPrChange w:id="64" w:author="Cuddeback, Leah M" w:date="2020-09-05T01:01:00Z">
              <w:rPr>
                <w:rFonts w:ascii="Calibri" w:eastAsia="Calibri" w:hAnsi="Calibri" w:cs="Calibri"/>
                <w:sz w:val="24"/>
                <w:szCs w:val="24"/>
              </w:rPr>
            </w:rPrChange>
          </w:rPr>
          <w:t xml:space="preserve"> under</w:t>
        </w:r>
      </w:ins>
      <w:del w:id="65" w:author="Cuddeback, Leah M" w:date="2020-09-05T00:36:00Z">
        <w:r w:rsidR="003E33C6" w:rsidRPr="00C84D30" w:rsidDel="0010368D">
          <w:rPr>
            <w:rFonts w:ascii="Calibri" w:eastAsia="Calibri" w:hAnsi="Calibri" w:cs="Calibri"/>
            <w:sz w:val="24"/>
            <w:szCs w:val="24"/>
            <w:rPrChange w:id="66" w:author="Cuddeback, Leah M" w:date="2020-09-05T01:01:00Z">
              <w:rPr>
                <w:rFonts w:ascii="Calibri" w:eastAsia="Calibri" w:hAnsi="Calibri" w:cs="Calibri"/>
                <w:sz w:val="24"/>
                <w:szCs w:val="24"/>
              </w:rPr>
            </w:rPrChange>
          </w:rPr>
          <w:delText>:</w:delText>
        </w:r>
      </w:del>
      <w:r w:rsidR="003E33C6" w:rsidRPr="00C84D30">
        <w:rPr>
          <w:rFonts w:ascii="Calibri" w:eastAsia="Calibri" w:hAnsi="Calibri" w:cs="Calibri"/>
          <w:sz w:val="24"/>
          <w:szCs w:val="24"/>
          <w:rPrChange w:id="67" w:author="Cuddeback, Leah M" w:date="2020-09-05T01:01:00Z">
            <w:rPr>
              <w:rFonts w:ascii="Calibri" w:eastAsia="Calibri" w:hAnsi="Calibri" w:cs="Calibri"/>
              <w:sz w:val="24"/>
              <w:szCs w:val="24"/>
            </w:rPr>
          </w:rPrChange>
        </w:rPr>
        <w:t xml:space="preserve"> #NightSkyMonth</w:t>
      </w:r>
      <w:r w:rsidR="007553BF" w:rsidRPr="00C84D30">
        <w:rPr>
          <w:rFonts w:ascii="Calibri" w:eastAsia="Calibri" w:hAnsi="Calibri" w:cs="Calibri"/>
          <w:sz w:val="24"/>
          <w:szCs w:val="24"/>
          <w:rPrChange w:id="68" w:author="Cuddeback, Leah M" w:date="2020-09-05T01:01:00Z">
            <w:rPr>
              <w:rFonts w:ascii="Calibri" w:eastAsia="Calibri" w:hAnsi="Calibri" w:cs="Calibri"/>
              <w:sz w:val="24"/>
              <w:szCs w:val="24"/>
            </w:rPr>
          </w:rPrChange>
        </w:rPr>
        <w:t>. W</w:t>
      </w:r>
      <w:r w:rsidRPr="00C84D30">
        <w:rPr>
          <w:rFonts w:ascii="Calibri" w:eastAsia="Calibri" w:hAnsi="Calibri" w:cs="Calibri"/>
          <w:sz w:val="24"/>
          <w:szCs w:val="24"/>
          <w:rPrChange w:id="69" w:author="Cuddeback, Leah M" w:date="2020-09-05T01:01:00Z">
            <w:rPr>
              <w:rFonts w:ascii="Calibri" w:eastAsia="Calibri" w:hAnsi="Calibri" w:cs="Calibri"/>
              <w:sz w:val="24"/>
              <w:szCs w:val="24"/>
            </w:rPr>
          </w:rPrChange>
        </w:rPr>
        <w:t>hat are other good ways for you to promote the event in your area? Check out our promotional toolkit</w:t>
      </w:r>
      <w:ins w:id="70" w:author="Cuddeback, Leah M" w:date="2020-09-05T00:37:00Z">
        <w:r w:rsidR="0010368D" w:rsidRPr="00C84D30">
          <w:rPr>
            <w:rFonts w:ascii="Calibri" w:eastAsia="Calibri" w:hAnsi="Calibri" w:cs="Calibri"/>
            <w:sz w:val="24"/>
            <w:szCs w:val="24"/>
            <w:rPrChange w:id="71" w:author="Cuddeback, Leah M" w:date="2020-09-05T01:01:00Z">
              <w:rPr>
                <w:rFonts w:ascii="Calibri" w:eastAsia="Calibri" w:hAnsi="Calibri" w:cs="Calibri"/>
                <w:sz w:val="24"/>
                <w:szCs w:val="24"/>
              </w:rPr>
            </w:rPrChange>
          </w:rPr>
          <w:t xml:space="preserve"> for additional resources such as a</w:t>
        </w:r>
      </w:ins>
      <w:del w:id="72" w:author="Cuddeback, Leah M" w:date="2020-09-05T00:37:00Z">
        <w:r w:rsidR="00541122" w:rsidRPr="00C84D30" w:rsidDel="0010368D">
          <w:rPr>
            <w:rFonts w:ascii="Calibri" w:eastAsia="Calibri" w:hAnsi="Calibri" w:cs="Calibri"/>
            <w:sz w:val="24"/>
            <w:szCs w:val="24"/>
            <w:rPrChange w:id="73" w:author="Cuddeback, Leah M" w:date="2020-09-05T01:01:00Z">
              <w:rPr>
                <w:rFonts w:ascii="Calibri" w:eastAsia="Calibri" w:hAnsi="Calibri" w:cs="Calibri"/>
                <w:sz w:val="24"/>
                <w:szCs w:val="24"/>
              </w:rPr>
            </w:rPrChange>
          </w:rPr>
          <w:delText>, including our</w:delText>
        </w:r>
      </w:del>
      <w:r w:rsidR="00541122" w:rsidRPr="00C84D30">
        <w:rPr>
          <w:rFonts w:ascii="Calibri" w:eastAsia="Calibri" w:hAnsi="Calibri" w:cs="Calibri"/>
          <w:sz w:val="24"/>
          <w:szCs w:val="24"/>
          <w:rPrChange w:id="74" w:author="Cuddeback, Leah M" w:date="2020-09-05T01:01:00Z">
            <w:rPr>
              <w:rFonts w:ascii="Calibri" w:eastAsia="Calibri" w:hAnsi="Calibri" w:cs="Calibri"/>
              <w:sz w:val="24"/>
              <w:szCs w:val="24"/>
            </w:rPr>
          </w:rPrChange>
        </w:rPr>
        <w:t xml:space="preserve"> sample press release</w:t>
      </w:r>
      <w:del w:id="75" w:author="Cuddeback, Leah M" w:date="2020-09-05T00:37:00Z">
        <w:r w:rsidR="00541122" w:rsidRPr="00C84D30" w:rsidDel="0010368D">
          <w:rPr>
            <w:rFonts w:ascii="Calibri" w:eastAsia="Calibri" w:hAnsi="Calibri" w:cs="Calibri"/>
            <w:sz w:val="24"/>
            <w:szCs w:val="24"/>
            <w:rPrChange w:id="76" w:author="Cuddeback, Leah M" w:date="2020-09-05T01:01:00Z">
              <w:rPr>
                <w:rFonts w:ascii="Calibri" w:eastAsia="Calibri" w:hAnsi="Calibri" w:cs="Calibri"/>
                <w:sz w:val="24"/>
                <w:szCs w:val="24"/>
              </w:rPr>
            </w:rPrChange>
          </w:rPr>
          <w:delText>,</w:delText>
        </w:r>
      </w:del>
      <w:r w:rsidRPr="00C84D30">
        <w:rPr>
          <w:rFonts w:ascii="Calibri" w:eastAsia="Calibri" w:hAnsi="Calibri" w:cs="Calibri"/>
          <w:sz w:val="24"/>
          <w:szCs w:val="24"/>
          <w:rPrChange w:id="77" w:author="Cuddeback, Leah M" w:date="2020-09-05T01:01:00Z">
            <w:rPr>
              <w:rFonts w:ascii="Calibri" w:eastAsia="Calibri" w:hAnsi="Calibri" w:cs="Calibri"/>
              <w:sz w:val="24"/>
              <w:szCs w:val="24"/>
            </w:rPr>
          </w:rPrChange>
        </w:rPr>
        <w:t xml:space="preserve"> for more on this.</w:t>
      </w:r>
    </w:p>
    <w:p w14:paraId="2CADD279" w14:textId="77777777" w:rsidR="00DB2930" w:rsidRPr="00C84D30" w:rsidRDefault="00DB2930" w:rsidP="00DB2930">
      <w:pPr>
        <w:pStyle w:val="Normal1"/>
        <w:rPr>
          <w:rFonts w:ascii="Calibri" w:eastAsia="Calibri" w:hAnsi="Calibri" w:cs="Calibri"/>
          <w:sz w:val="24"/>
          <w:szCs w:val="24"/>
          <w:rPrChange w:id="78" w:author="Cuddeback, Leah M" w:date="2020-09-05T01:01:00Z">
            <w:rPr>
              <w:rFonts w:ascii="Calibri" w:eastAsia="Calibri" w:hAnsi="Calibri" w:cs="Calibri"/>
              <w:sz w:val="24"/>
              <w:szCs w:val="24"/>
            </w:rPr>
          </w:rPrChange>
        </w:rPr>
      </w:pPr>
    </w:p>
    <w:p w14:paraId="2A96C88A" w14:textId="60954F24" w:rsidR="00DB2930" w:rsidRPr="00C84D30" w:rsidRDefault="00DB2930" w:rsidP="00041667">
      <w:pPr>
        <w:pStyle w:val="Normal1"/>
        <w:numPr>
          <w:ilvl w:val="0"/>
          <w:numId w:val="1"/>
        </w:numPr>
        <w:rPr>
          <w:rFonts w:ascii="Calibri" w:eastAsia="Calibri" w:hAnsi="Calibri" w:cs="Calibri"/>
          <w:sz w:val="24"/>
          <w:szCs w:val="24"/>
          <w:rPrChange w:id="79" w:author="Cuddeback, Leah M" w:date="2020-09-05T01:01:00Z">
            <w:rPr>
              <w:rFonts w:ascii="Calibri" w:eastAsia="Calibri" w:hAnsi="Calibri" w:cs="Calibri"/>
              <w:sz w:val="24"/>
              <w:szCs w:val="24"/>
            </w:rPr>
          </w:rPrChange>
        </w:rPr>
      </w:pPr>
      <w:r w:rsidRPr="00C84D30">
        <w:rPr>
          <w:rFonts w:ascii="Calibri" w:eastAsia="Calibri" w:hAnsi="Calibri" w:cs="Calibri"/>
          <w:b/>
          <w:sz w:val="24"/>
          <w:szCs w:val="24"/>
          <w:rPrChange w:id="80" w:author="Cuddeback, Leah M" w:date="2020-09-05T01:01:00Z">
            <w:rPr>
              <w:rFonts w:ascii="Calibri" w:eastAsia="Calibri" w:hAnsi="Calibri" w:cs="Calibri"/>
              <w:b/>
              <w:sz w:val="24"/>
              <w:szCs w:val="24"/>
            </w:rPr>
          </w:rPrChange>
        </w:rPr>
        <w:t>COVID safety.</w:t>
      </w:r>
      <w:r w:rsidRPr="00C84D30">
        <w:rPr>
          <w:rFonts w:ascii="Calibri" w:eastAsia="Calibri" w:hAnsi="Calibri" w:cs="Calibri"/>
          <w:sz w:val="24"/>
          <w:szCs w:val="24"/>
          <w:rPrChange w:id="81" w:author="Cuddeback, Leah M" w:date="2020-09-05T01:01:00Z">
            <w:rPr>
              <w:rFonts w:ascii="Calibri" w:eastAsia="Calibri" w:hAnsi="Calibri" w:cs="Calibri"/>
              <w:sz w:val="24"/>
              <w:szCs w:val="24"/>
            </w:rPr>
          </w:rPrChange>
        </w:rPr>
        <w:t xml:space="preserve"> Unfortunately, we all have to keep COVID safety in mind this year. If you are considering an in-person event, please ensure that social distancing will be possible and make sure to check-in with your local government for additional guidelines or rules. </w:t>
      </w:r>
    </w:p>
    <w:p w14:paraId="224156AB" w14:textId="77777777" w:rsidR="00DB2930" w:rsidRPr="00C84D30" w:rsidRDefault="00DB2930" w:rsidP="00DB2930">
      <w:pPr>
        <w:pStyle w:val="Normal1"/>
        <w:rPr>
          <w:rFonts w:ascii="Calibri" w:eastAsia="Calibri" w:hAnsi="Calibri" w:cs="Calibri"/>
          <w:sz w:val="24"/>
          <w:szCs w:val="24"/>
          <w:rPrChange w:id="82" w:author="Cuddeback, Leah M" w:date="2020-09-05T01:01:00Z">
            <w:rPr>
              <w:rFonts w:ascii="Calibri" w:eastAsia="Calibri" w:hAnsi="Calibri" w:cs="Calibri"/>
              <w:sz w:val="24"/>
              <w:szCs w:val="24"/>
            </w:rPr>
          </w:rPrChange>
        </w:rPr>
      </w:pPr>
    </w:p>
    <w:p w14:paraId="2FF18C04" w14:textId="1F92DC4B" w:rsidR="00DB2930" w:rsidRPr="00C84D30" w:rsidRDefault="00DB2930" w:rsidP="00041667">
      <w:pPr>
        <w:pStyle w:val="Normal1"/>
        <w:numPr>
          <w:ilvl w:val="0"/>
          <w:numId w:val="1"/>
        </w:numPr>
        <w:rPr>
          <w:rFonts w:ascii="Calibri" w:eastAsia="Calibri" w:hAnsi="Calibri" w:cs="Calibri"/>
          <w:sz w:val="24"/>
          <w:szCs w:val="24"/>
          <w:rPrChange w:id="83" w:author="Cuddeback, Leah M" w:date="2020-09-05T01:01:00Z">
            <w:rPr>
              <w:rFonts w:ascii="Calibri" w:eastAsia="Calibri" w:hAnsi="Calibri" w:cs="Calibri"/>
              <w:sz w:val="24"/>
              <w:szCs w:val="24"/>
            </w:rPr>
          </w:rPrChange>
        </w:rPr>
      </w:pPr>
      <w:r w:rsidRPr="00C84D30">
        <w:rPr>
          <w:rFonts w:ascii="Calibri" w:eastAsia="Calibri" w:hAnsi="Calibri" w:cs="Calibri"/>
          <w:b/>
          <w:sz w:val="24"/>
          <w:szCs w:val="24"/>
          <w:rPrChange w:id="84" w:author="Cuddeback, Leah M" w:date="2020-09-05T01:01:00Z">
            <w:rPr>
              <w:rFonts w:ascii="Calibri" w:eastAsia="Calibri" w:hAnsi="Calibri" w:cs="Calibri"/>
              <w:b/>
              <w:sz w:val="24"/>
              <w:szCs w:val="24"/>
            </w:rPr>
          </w:rPrChange>
        </w:rPr>
        <w:t>Contests</w:t>
      </w:r>
      <w:r w:rsidR="008B30A8" w:rsidRPr="00C84D30">
        <w:rPr>
          <w:rFonts w:ascii="Calibri" w:eastAsia="Calibri" w:hAnsi="Calibri" w:cs="Calibri"/>
          <w:sz w:val="24"/>
          <w:szCs w:val="24"/>
          <w:rPrChange w:id="85" w:author="Cuddeback, Leah M" w:date="2020-09-05T01:01:00Z">
            <w:rPr>
              <w:rFonts w:ascii="Calibri" w:eastAsia="Calibri" w:hAnsi="Calibri" w:cs="Calibri"/>
              <w:sz w:val="24"/>
              <w:szCs w:val="24"/>
            </w:rPr>
          </w:rPrChange>
        </w:rPr>
        <w:t xml:space="preserve"> of many kinds </w:t>
      </w:r>
      <w:r w:rsidR="007553BF" w:rsidRPr="00C84D30">
        <w:rPr>
          <w:rFonts w:ascii="Calibri" w:eastAsia="Calibri" w:hAnsi="Calibri" w:cs="Calibri"/>
          <w:sz w:val="24"/>
          <w:szCs w:val="24"/>
          <w:rPrChange w:id="86" w:author="Cuddeback, Leah M" w:date="2020-09-05T01:01:00Z">
            <w:rPr>
              <w:rFonts w:ascii="Calibri" w:eastAsia="Calibri" w:hAnsi="Calibri" w:cs="Calibri"/>
              <w:sz w:val="24"/>
              <w:szCs w:val="24"/>
            </w:rPr>
          </w:rPrChange>
        </w:rPr>
        <w:t>–</w:t>
      </w:r>
      <w:r w:rsidR="008B30A8" w:rsidRPr="00C84D30">
        <w:rPr>
          <w:rFonts w:ascii="Calibri" w:eastAsia="Calibri" w:hAnsi="Calibri" w:cs="Calibri"/>
          <w:sz w:val="24"/>
          <w:szCs w:val="24"/>
          <w:rPrChange w:id="87" w:author="Cuddeback, Leah M" w:date="2020-09-05T01:01:00Z">
            <w:rPr>
              <w:rFonts w:ascii="Calibri" w:eastAsia="Calibri" w:hAnsi="Calibri" w:cs="Calibri"/>
              <w:sz w:val="24"/>
              <w:szCs w:val="24"/>
            </w:rPr>
          </w:rPrChange>
        </w:rPr>
        <w:t xml:space="preserve"> po</w:t>
      </w:r>
      <w:r w:rsidRPr="00C84D30">
        <w:rPr>
          <w:rFonts w:ascii="Calibri" w:eastAsia="Calibri" w:hAnsi="Calibri" w:cs="Calibri"/>
          <w:sz w:val="24"/>
          <w:szCs w:val="24"/>
          <w:rPrChange w:id="88" w:author="Cuddeback, Leah M" w:date="2020-09-05T01:01:00Z">
            <w:rPr>
              <w:rFonts w:ascii="Calibri" w:eastAsia="Calibri" w:hAnsi="Calibri" w:cs="Calibri"/>
              <w:sz w:val="24"/>
              <w:szCs w:val="24"/>
            </w:rPr>
          </w:rPrChange>
        </w:rPr>
        <w:t>etry contests, art contests, photography contests, s</w:t>
      </w:r>
      <w:r w:rsidR="008B30A8" w:rsidRPr="00C84D30">
        <w:rPr>
          <w:rFonts w:ascii="Calibri" w:eastAsia="Calibri" w:hAnsi="Calibri" w:cs="Calibri"/>
          <w:sz w:val="24"/>
          <w:szCs w:val="24"/>
          <w:rPrChange w:id="89" w:author="Cuddeback, Leah M" w:date="2020-09-05T01:01:00Z">
            <w:rPr>
              <w:rFonts w:ascii="Calibri" w:eastAsia="Calibri" w:hAnsi="Calibri" w:cs="Calibri"/>
              <w:sz w:val="24"/>
              <w:szCs w:val="24"/>
            </w:rPr>
          </w:rPrChange>
        </w:rPr>
        <w:t>ongwriting contests, and so on—</w:t>
      </w:r>
      <w:r w:rsidRPr="00C84D30">
        <w:rPr>
          <w:rFonts w:ascii="Calibri" w:eastAsia="Calibri" w:hAnsi="Calibri" w:cs="Calibri"/>
          <w:sz w:val="24"/>
          <w:szCs w:val="24"/>
          <w:rPrChange w:id="90" w:author="Cuddeback, Leah M" w:date="2020-09-05T01:01:00Z">
            <w:rPr>
              <w:rFonts w:ascii="Calibri" w:eastAsia="Calibri" w:hAnsi="Calibri" w:cs="Calibri"/>
              <w:sz w:val="24"/>
              <w:szCs w:val="24"/>
            </w:rPr>
          </w:rPrChange>
        </w:rPr>
        <w:t>with a night sky theme are good options to get the community involved in a COVID</w:t>
      </w:r>
      <w:r w:rsidR="007553BF" w:rsidRPr="00C84D30">
        <w:rPr>
          <w:rFonts w:ascii="Calibri" w:eastAsia="Calibri" w:hAnsi="Calibri" w:cs="Calibri"/>
          <w:sz w:val="24"/>
          <w:szCs w:val="24"/>
          <w:rPrChange w:id="91" w:author="Cuddeback, Leah M" w:date="2020-09-05T01:01:00Z">
            <w:rPr>
              <w:rFonts w:ascii="Calibri" w:eastAsia="Calibri" w:hAnsi="Calibri" w:cs="Calibri"/>
              <w:sz w:val="24"/>
              <w:szCs w:val="24"/>
            </w:rPr>
          </w:rPrChange>
        </w:rPr>
        <w:t xml:space="preserve">-safe way. </w:t>
      </w:r>
      <w:ins w:id="92" w:author="Cuddeback, Leah M" w:date="2020-09-05T00:40:00Z">
        <w:r w:rsidR="0010368D" w:rsidRPr="00C84D30">
          <w:rPr>
            <w:rFonts w:ascii="Calibri" w:eastAsia="Calibri" w:hAnsi="Calibri" w:cs="Calibri"/>
            <w:sz w:val="24"/>
            <w:szCs w:val="24"/>
            <w:rPrChange w:id="93" w:author="Cuddeback, Leah M" w:date="2020-09-05T01:01:00Z">
              <w:rPr>
                <w:rFonts w:ascii="Calibri" w:eastAsia="Calibri" w:hAnsi="Calibri" w:cs="Calibri"/>
                <w:sz w:val="24"/>
                <w:szCs w:val="24"/>
              </w:rPr>
            </w:rPrChange>
          </w:rPr>
          <w:t xml:space="preserve">When deciding how participants can best share their submissions, weigh the pros and cons of in-person or online events. </w:t>
        </w:r>
      </w:ins>
      <w:ins w:id="94" w:author="Cuddeback, Leah M" w:date="2020-09-05T00:38:00Z">
        <w:r w:rsidR="0010368D" w:rsidRPr="00C84D30">
          <w:rPr>
            <w:rFonts w:ascii="Calibri" w:eastAsia="Calibri" w:hAnsi="Calibri" w:cs="Calibri"/>
            <w:sz w:val="24"/>
            <w:szCs w:val="24"/>
            <w:rPrChange w:id="95" w:author="Cuddeback, Leah M" w:date="2020-09-05T01:01:00Z">
              <w:rPr>
                <w:rFonts w:ascii="Calibri" w:eastAsia="Calibri" w:hAnsi="Calibri" w:cs="Calibri"/>
                <w:sz w:val="24"/>
                <w:szCs w:val="24"/>
              </w:rPr>
            </w:rPrChange>
          </w:rPr>
          <w:t xml:space="preserve"> </w:t>
        </w:r>
      </w:ins>
      <w:del w:id="96" w:author="Cuddeback, Leah M" w:date="2020-09-05T00:40:00Z">
        <w:r w:rsidR="007553BF" w:rsidRPr="00C84D30" w:rsidDel="0010368D">
          <w:rPr>
            <w:rFonts w:ascii="Calibri" w:eastAsia="Calibri" w:hAnsi="Calibri" w:cs="Calibri"/>
            <w:sz w:val="24"/>
            <w:szCs w:val="24"/>
            <w:rPrChange w:id="97" w:author="Cuddeback, Leah M" w:date="2020-09-05T01:01:00Z">
              <w:rPr>
                <w:rFonts w:ascii="Calibri" w:eastAsia="Calibri" w:hAnsi="Calibri" w:cs="Calibri"/>
                <w:sz w:val="24"/>
                <w:szCs w:val="24"/>
              </w:rPr>
            </w:rPrChange>
          </w:rPr>
          <w:delText>People can enter</w:delText>
        </w:r>
        <w:r w:rsidR="00D266E8" w:rsidRPr="00C84D30" w:rsidDel="0010368D">
          <w:rPr>
            <w:rFonts w:ascii="Calibri" w:eastAsia="Calibri" w:hAnsi="Calibri" w:cs="Calibri"/>
            <w:sz w:val="24"/>
            <w:szCs w:val="24"/>
            <w:rPrChange w:id="98" w:author="Cuddeback, Leah M" w:date="2020-09-05T01:01:00Z">
              <w:rPr>
                <w:rFonts w:ascii="Calibri" w:eastAsia="Calibri" w:hAnsi="Calibri" w:cs="Calibri"/>
                <w:sz w:val="24"/>
                <w:szCs w:val="24"/>
              </w:rPr>
            </w:rPrChange>
          </w:rPr>
          <w:delText xml:space="preserve"> their submissions over the internet. It might be practical to have an in-person event for folks to share their submissions with the community, or that can take place over the internet as well.</w:delText>
        </w:r>
      </w:del>
    </w:p>
    <w:p w14:paraId="1A666E99" w14:textId="77777777" w:rsidR="00D266E8" w:rsidRPr="00C84D30" w:rsidRDefault="00D266E8" w:rsidP="00041667">
      <w:pPr>
        <w:pStyle w:val="Normal1"/>
        <w:rPr>
          <w:rFonts w:ascii="Calibri" w:eastAsia="Calibri" w:hAnsi="Calibri" w:cs="Calibri"/>
          <w:sz w:val="24"/>
          <w:szCs w:val="24"/>
          <w:rPrChange w:id="99" w:author="Cuddeback, Leah M" w:date="2020-09-05T01:01:00Z">
            <w:rPr>
              <w:rFonts w:ascii="Calibri" w:eastAsia="Calibri" w:hAnsi="Calibri" w:cs="Calibri"/>
              <w:sz w:val="24"/>
              <w:szCs w:val="24"/>
            </w:rPr>
          </w:rPrChange>
        </w:rPr>
      </w:pPr>
    </w:p>
    <w:p w14:paraId="2F458E07" w14:textId="600E535A" w:rsidR="00D266E8" w:rsidRPr="00C84D30" w:rsidRDefault="0066333E" w:rsidP="00041667">
      <w:pPr>
        <w:pStyle w:val="Normal1"/>
        <w:numPr>
          <w:ilvl w:val="0"/>
          <w:numId w:val="1"/>
        </w:numPr>
        <w:rPr>
          <w:rFonts w:ascii="Calibri" w:eastAsia="Calibri" w:hAnsi="Calibri" w:cs="Calibri"/>
          <w:sz w:val="24"/>
          <w:szCs w:val="24"/>
          <w:rPrChange w:id="100" w:author="Cuddeback, Leah M" w:date="2020-09-05T01:01:00Z">
            <w:rPr>
              <w:rFonts w:ascii="Calibri" w:eastAsia="Calibri" w:hAnsi="Calibri" w:cs="Calibri"/>
              <w:sz w:val="24"/>
              <w:szCs w:val="24"/>
            </w:rPr>
          </w:rPrChange>
        </w:rPr>
      </w:pPr>
      <w:r w:rsidRPr="00C84D30">
        <w:rPr>
          <w:rFonts w:ascii="Calibri" w:eastAsia="Calibri" w:hAnsi="Calibri" w:cs="Calibri"/>
          <w:b/>
          <w:sz w:val="24"/>
          <w:szCs w:val="24"/>
          <w:rPrChange w:id="101" w:author="Cuddeback, Leah M" w:date="2020-09-05T01:01:00Z">
            <w:rPr>
              <w:rFonts w:ascii="Calibri" w:eastAsia="Calibri" w:hAnsi="Calibri" w:cs="Calibri"/>
              <w:b/>
              <w:sz w:val="24"/>
              <w:szCs w:val="24"/>
            </w:rPr>
          </w:rPrChange>
        </w:rPr>
        <w:t xml:space="preserve">We </w:t>
      </w:r>
      <w:r w:rsidR="00D266E8" w:rsidRPr="00C84D30">
        <w:rPr>
          <w:rFonts w:ascii="Calibri" w:eastAsia="Calibri" w:hAnsi="Calibri" w:cs="Calibri"/>
          <w:b/>
          <w:sz w:val="24"/>
          <w:szCs w:val="24"/>
          <w:rPrChange w:id="102" w:author="Cuddeback, Leah M" w:date="2020-09-05T01:01:00Z">
            <w:rPr>
              <w:rFonts w:ascii="Calibri" w:eastAsia="Calibri" w:hAnsi="Calibri" w:cs="Calibri"/>
              <w:b/>
              <w:sz w:val="24"/>
              <w:szCs w:val="24"/>
            </w:rPr>
          </w:rPrChange>
        </w:rPr>
        <w:t>are here to help</w:t>
      </w:r>
      <w:r w:rsidR="00D266E8" w:rsidRPr="00C84D30">
        <w:rPr>
          <w:rFonts w:ascii="Calibri" w:eastAsia="Calibri" w:hAnsi="Calibri" w:cs="Calibri"/>
          <w:sz w:val="24"/>
          <w:szCs w:val="24"/>
          <w:rPrChange w:id="103" w:author="Cuddeback, Leah M" w:date="2020-09-05T01:01:00Z">
            <w:rPr>
              <w:rFonts w:ascii="Calibri" w:eastAsia="Calibri" w:hAnsi="Calibri" w:cs="Calibri"/>
              <w:sz w:val="24"/>
              <w:szCs w:val="24"/>
            </w:rPr>
          </w:rPrChange>
        </w:rPr>
        <w:t xml:space="preserve"> – please let us know if you would like to discuss any </w:t>
      </w:r>
      <w:r w:rsidR="007553BF" w:rsidRPr="00C84D30">
        <w:rPr>
          <w:rFonts w:ascii="Calibri" w:eastAsia="Calibri" w:hAnsi="Calibri" w:cs="Calibri"/>
          <w:sz w:val="24"/>
          <w:szCs w:val="24"/>
          <w:rPrChange w:id="104" w:author="Cuddeback, Leah M" w:date="2020-09-05T01:01:00Z">
            <w:rPr>
              <w:rFonts w:ascii="Calibri" w:eastAsia="Calibri" w:hAnsi="Calibri" w:cs="Calibri"/>
              <w:sz w:val="24"/>
              <w:szCs w:val="24"/>
            </w:rPr>
          </w:rPrChange>
        </w:rPr>
        <w:t xml:space="preserve">of </w:t>
      </w:r>
      <w:r w:rsidR="008B30A8" w:rsidRPr="00C84D30">
        <w:rPr>
          <w:rFonts w:ascii="Calibri" w:eastAsia="Calibri" w:hAnsi="Calibri" w:cs="Calibri"/>
          <w:sz w:val="24"/>
          <w:szCs w:val="24"/>
          <w:rPrChange w:id="105" w:author="Cuddeback, Leah M" w:date="2020-09-05T01:01:00Z">
            <w:rPr>
              <w:rFonts w:ascii="Calibri" w:eastAsia="Calibri" w:hAnsi="Calibri" w:cs="Calibri"/>
              <w:sz w:val="24"/>
              <w:szCs w:val="24"/>
            </w:rPr>
          </w:rPrChange>
        </w:rPr>
        <w:t>these ideas</w:t>
      </w:r>
      <w:r w:rsidR="007553BF" w:rsidRPr="00C84D30">
        <w:rPr>
          <w:rFonts w:ascii="Calibri" w:eastAsia="Calibri" w:hAnsi="Calibri" w:cs="Calibri"/>
          <w:sz w:val="24"/>
          <w:szCs w:val="24"/>
          <w:rPrChange w:id="106" w:author="Cuddeback, Leah M" w:date="2020-09-05T01:01:00Z">
            <w:rPr>
              <w:rFonts w:ascii="Calibri" w:eastAsia="Calibri" w:hAnsi="Calibri" w:cs="Calibri"/>
              <w:sz w:val="24"/>
              <w:szCs w:val="24"/>
            </w:rPr>
          </w:rPrChange>
        </w:rPr>
        <w:t xml:space="preserve"> or </w:t>
      </w:r>
      <w:r w:rsidR="008B30A8" w:rsidRPr="00C84D30">
        <w:rPr>
          <w:rFonts w:ascii="Calibri" w:eastAsia="Calibri" w:hAnsi="Calibri" w:cs="Calibri"/>
          <w:sz w:val="24"/>
          <w:szCs w:val="24"/>
          <w:rPrChange w:id="107" w:author="Cuddeback, Leah M" w:date="2020-09-05T01:01:00Z">
            <w:rPr>
              <w:rFonts w:ascii="Calibri" w:eastAsia="Calibri" w:hAnsi="Calibri" w:cs="Calibri"/>
              <w:sz w:val="24"/>
              <w:szCs w:val="24"/>
            </w:rPr>
          </w:rPrChange>
        </w:rPr>
        <w:t>your own ide</w:t>
      </w:r>
      <w:r w:rsidR="007553BF" w:rsidRPr="00C84D30">
        <w:rPr>
          <w:rFonts w:ascii="Calibri" w:eastAsia="Calibri" w:hAnsi="Calibri" w:cs="Calibri"/>
          <w:sz w:val="24"/>
          <w:szCs w:val="24"/>
          <w:rPrChange w:id="108" w:author="Cuddeback, Leah M" w:date="2020-09-05T01:01:00Z">
            <w:rPr>
              <w:rFonts w:ascii="Calibri" w:eastAsia="Calibri" w:hAnsi="Calibri" w:cs="Calibri"/>
              <w:sz w:val="24"/>
              <w:szCs w:val="24"/>
            </w:rPr>
          </w:rPrChange>
        </w:rPr>
        <w:t>as</w:t>
      </w:r>
      <w:r w:rsidR="00D266E8" w:rsidRPr="00C84D30">
        <w:rPr>
          <w:rFonts w:ascii="Calibri" w:eastAsia="Calibri" w:hAnsi="Calibri" w:cs="Calibri"/>
          <w:sz w:val="24"/>
          <w:szCs w:val="24"/>
          <w:rPrChange w:id="109" w:author="Cuddeback, Leah M" w:date="2020-09-05T01:01:00Z">
            <w:rPr>
              <w:rFonts w:ascii="Calibri" w:eastAsia="Calibri" w:hAnsi="Calibri" w:cs="Calibri"/>
              <w:sz w:val="24"/>
              <w:szCs w:val="24"/>
            </w:rPr>
          </w:rPrChange>
        </w:rPr>
        <w:t xml:space="preserve"> and we</w:t>
      </w:r>
      <w:r w:rsidR="007553BF" w:rsidRPr="00C84D30">
        <w:rPr>
          <w:rFonts w:ascii="Calibri" w:eastAsia="Calibri" w:hAnsi="Calibri" w:cs="Calibri"/>
          <w:sz w:val="24"/>
          <w:szCs w:val="24"/>
          <w:rPrChange w:id="110" w:author="Cuddeback, Leah M" w:date="2020-09-05T01:01:00Z">
            <w:rPr>
              <w:rFonts w:ascii="Calibri" w:eastAsia="Calibri" w:hAnsi="Calibri" w:cs="Calibri"/>
              <w:sz w:val="24"/>
              <w:szCs w:val="24"/>
            </w:rPr>
          </w:rPrChange>
        </w:rPr>
        <w:t xml:space="preserve"> will</w:t>
      </w:r>
      <w:r w:rsidR="00D266E8" w:rsidRPr="00C84D30">
        <w:rPr>
          <w:rFonts w:ascii="Calibri" w:eastAsia="Calibri" w:hAnsi="Calibri" w:cs="Calibri"/>
          <w:sz w:val="24"/>
          <w:szCs w:val="24"/>
          <w:rPrChange w:id="111" w:author="Cuddeback, Leah M" w:date="2020-09-05T01:01:00Z">
            <w:rPr>
              <w:rFonts w:ascii="Calibri" w:eastAsia="Calibri" w:hAnsi="Calibri" w:cs="Calibri"/>
              <w:sz w:val="24"/>
              <w:szCs w:val="24"/>
            </w:rPr>
          </w:rPrChange>
        </w:rPr>
        <w:t xml:space="preserve"> be happy to assist! Email </w:t>
      </w:r>
      <w:ins w:id="112" w:author="Cuddeback, Leah M" w:date="2020-09-05T00:41:00Z">
        <w:r w:rsidR="0010368D" w:rsidRPr="00C84D30">
          <w:rPr>
            <w:rFonts w:ascii="Calibri" w:hAnsi="Calibri"/>
            <w:rPrChange w:id="113" w:author="Cuddeback, Leah M" w:date="2020-09-05T01:01:00Z">
              <w:rPr/>
            </w:rPrChange>
          </w:rPr>
          <w:fldChar w:fldCharType="begin"/>
        </w:r>
        <w:r w:rsidR="0010368D" w:rsidRPr="00C84D30">
          <w:rPr>
            <w:rFonts w:ascii="Calibri" w:hAnsi="Calibri"/>
            <w:rPrChange w:id="114" w:author="Cuddeback, Leah M" w:date="2020-09-05T01:01:00Z">
              <w:rPr/>
            </w:rPrChange>
          </w:rPr>
          <w:instrText>HYPERLINK "mailto:amy@starryskyaustin.com"</w:instrText>
        </w:r>
        <w:r w:rsidR="0010368D" w:rsidRPr="00C84D30">
          <w:rPr>
            <w:rFonts w:ascii="Calibri" w:hAnsi="Calibri"/>
            <w:rPrChange w:id="115" w:author="Cuddeback, Leah M" w:date="2020-09-05T01:01:00Z">
              <w:rPr/>
            </w:rPrChange>
          </w:rPr>
          <w:fldChar w:fldCharType="separate"/>
        </w:r>
        <w:r w:rsidR="0010368D" w:rsidRPr="00C84D30">
          <w:rPr>
            <w:rStyle w:val="Hyperlink"/>
            <w:rFonts w:ascii="Calibri" w:eastAsia="Calibri" w:hAnsi="Calibri" w:cs="Calibri"/>
            <w:i/>
            <w:sz w:val="24"/>
            <w:szCs w:val="24"/>
            <w:rPrChange w:id="116" w:author="Cuddeback, Leah M" w:date="2020-09-05T01:01:00Z">
              <w:rPr>
                <w:rStyle w:val="Hyperlink"/>
                <w:rFonts w:ascii="Calibri" w:eastAsia="Calibri" w:hAnsi="Calibri" w:cs="Calibri"/>
                <w:i/>
                <w:sz w:val="24"/>
                <w:szCs w:val="24"/>
              </w:rPr>
            </w:rPrChange>
          </w:rPr>
          <w:t>amy@starryskyaustin.com</w:t>
        </w:r>
        <w:r w:rsidR="0010368D" w:rsidRPr="00C84D30">
          <w:rPr>
            <w:rStyle w:val="Hyperlink"/>
            <w:rFonts w:ascii="Calibri" w:eastAsia="Calibri" w:hAnsi="Calibri" w:cs="Calibri"/>
            <w:i/>
            <w:sz w:val="24"/>
            <w:szCs w:val="24"/>
            <w:rPrChange w:id="117" w:author="Cuddeback, Leah M" w:date="2020-09-05T01:01:00Z">
              <w:rPr>
                <w:rStyle w:val="Hyperlink"/>
                <w:rFonts w:ascii="Calibri" w:eastAsia="Calibri" w:hAnsi="Calibri" w:cs="Calibri"/>
                <w:i/>
                <w:sz w:val="24"/>
                <w:szCs w:val="24"/>
              </w:rPr>
            </w:rPrChange>
          </w:rPr>
          <w:fldChar w:fldCharType="end"/>
        </w:r>
        <w:r w:rsidR="0010368D" w:rsidRPr="00C84D30">
          <w:rPr>
            <w:rFonts w:ascii="Calibri" w:eastAsia="Calibri" w:hAnsi="Calibri" w:cs="Calibri"/>
            <w:i/>
            <w:sz w:val="24"/>
            <w:szCs w:val="24"/>
          </w:rPr>
          <w:t xml:space="preserve">.  </w:t>
        </w:r>
      </w:ins>
      <w:del w:id="118" w:author="Cuddeback, Leah M" w:date="2020-09-05T00:41:00Z">
        <w:r w:rsidR="00D266E8" w:rsidRPr="00C84D30" w:rsidDel="0010368D">
          <w:rPr>
            <w:rFonts w:ascii="Calibri" w:eastAsia="Calibri" w:hAnsi="Calibri" w:cs="Calibri"/>
            <w:sz w:val="24"/>
            <w:szCs w:val="24"/>
            <w:rPrChange w:id="119" w:author="Cuddeback, Leah M" w:date="2020-09-05T01:01:00Z">
              <w:rPr>
                <w:rFonts w:ascii="Calibri" w:eastAsia="Calibri" w:hAnsi="Calibri" w:cs="Calibri"/>
                <w:sz w:val="24"/>
                <w:szCs w:val="24"/>
              </w:rPr>
            </w:rPrChange>
          </w:rPr>
          <w:delText>info@hillcountryalliance.org</w:delText>
        </w:r>
      </w:del>
    </w:p>
    <w:p w14:paraId="6EB84BEC" w14:textId="77777777" w:rsidR="00D266E8" w:rsidRPr="00C84D30" w:rsidRDefault="00D266E8" w:rsidP="00041667">
      <w:pPr>
        <w:pStyle w:val="Normal1"/>
        <w:rPr>
          <w:rFonts w:ascii="Calibri" w:eastAsia="Calibri" w:hAnsi="Calibri" w:cs="Calibri"/>
          <w:sz w:val="24"/>
          <w:szCs w:val="24"/>
          <w:rPrChange w:id="120" w:author="Cuddeback, Leah M" w:date="2020-09-05T01:01:00Z">
            <w:rPr>
              <w:rFonts w:ascii="Calibri" w:eastAsia="Calibri" w:hAnsi="Calibri" w:cs="Calibri"/>
              <w:sz w:val="24"/>
              <w:szCs w:val="24"/>
            </w:rPr>
          </w:rPrChange>
        </w:rPr>
      </w:pPr>
    </w:p>
    <w:p w14:paraId="68DD5074" w14:textId="77777777" w:rsidR="0066333E" w:rsidRPr="00C84D30" w:rsidRDefault="0066333E" w:rsidP="00041667">
      <w:pPr>
        <w:pStyle w:val="Normal1"/>
        <w:rPr>
          <w:rFonts w:ascii="Calibri" w:eastAsia="Calibri" w:hAnsi="Calibri" w:cs="Calibri"/>
          <w:sz w:val="24"/>
          <w:szCs w:val="24"/>
          <w:rPrChange w:id="121" w:author="Cuddeback, Leah M" w:date="2020-09-05T01:01:00Z">
            <w:rPr>
              <w:rFonts w:ascii="Calibri" w:eastAsia="Calibri" w:hAnsi="Calibri" w:cs="Calibri"/>
              <w:sz w:val="24"/>
              <w:szCs w:val="24"/>
            </w:rPr>
          </w:rPrChange>
        </w:rPr>
      </w:pPr>
    </w:p>
    <w:p w14:paraId="72353BEE" w14:textId="77777777" w:rsidR="00C546DE" w:rsidRPr="00C84D30" w:rsidRDefault="00C546DE" w:rsidP="00041667">
      <w:pPr>
        <w:pStyle w:val="Normal1"/>
        <w:rPr>
          <w:rFonts w:ascii="Calibri" w:eastAsia="Calibri" w:hAnsi="Calibri" w:cs="Calibri"/>
          <w:sz w:val="24"/>
          <w:szCs w:val="24"/>
          <w:rPrChange w:id="122" w:author="Cuddeback, Leah M" w:date="2020-09-05T01:01:00Z">
            <w:rPr>
              <w:rFonts w:ascii="Calibri" w:eastAsia="Calibri" w:hAnsi="Calibri" w:cs="Calibri"/>
              <w:sz w:val="24"/>
              <w:szCs w:val="24"/>
            </w:rPr>
          </w:rPrChange>
        </w:rPr>
      </w:pPr>
    </w:p>
    <w:p w14:paraId="67C7453B" w14:textId="20E390B9" w:rsidR="00D266E8" w:rsidRPr="00C84D30" w:rsidRDefault="004E719B">
      <w:pPr>
        <w:pStyle w:val="Heading4"/>
        <w:keepNext w:val="0"/>
        <w:keepLines w:val="0"/>
        <w:spacing w:before="240" w:after="40"/>
        <w:rPr>
          <w:rFonts w:ascii="Calibri" w:hAnsi="Calibri"/>
          <w:b/>
          <w:color w:val="4F81BD" w:themeColor="accent1"/>
          <w:sz w:val="28"/>
          <w:szCs w:val="28"/>
          <w:u w:val="single"/>
          <w:rPrChange w:id="123" w:author="Cuddeback, Leah M" w:date="2020-09-05T01:01:00Z">
            <w:rPr>
              <w:b/>
              <w:color w:val="4F81BD" w:themeColor="accent1"/>
              <w:sz w:val="28"/>
              <w:szCs w:val="28"/>
              <w:u w:val="single"/>
            </w:rPr>
          </w:rPrChange>
        </w:rPr>
      </w:pPr>
      <w:r w:rsidRPr="00C84D30">
        <w:rPr>
          <w:rFonts w:ascii="Calibri" w:hAnsi="Calibri"/>
          <w:b/>
          <w:color w:val="1155CC"/>
          <w:sz w:val="22"/>
          <w:szCs w:val="22"/>
          <w:u w:val="single"/>
          <w:rPrChange w:id="124" w:author="Cuddeback, Leah M" w:date="2020-09-05T01:01:00Z">
            <w:rPr>
              <w:b/>
              <w:color w:val="1155CC"/>
              <w:sz w:val="22"/>
              <w:szCs w:val="22"/>
              <w:u w:val="single"/>
            </w:rPr>
          </w:rPrChange>
        </w:rPr>
        <w:lastRenderedPageBreak/>
        <w:t xml:space="preserve">EVENT IDEAS </w:t>
      </w:r>
    </w:p>
    <w:p w14:paraId="462B3992" w14:textId="2DA5DE49" w:rsidR="00D266E8" w:rsidRPr="00C84D30" w:rsidRDefault="00D266E8" w:rsidP="00D266E8">
      <w:pPr>
        <w:pStyle w:val="Heading4"/>
        <w:keepNext w:val="0"/>
        <w:keepLines w:val="0"/>
        <w:spacing w:before="240" w:after="40"/>
        <w:rPr>
          <w:rFonts w:ascii="Calibri" w:hAnsi="Calibri"/>
          <w:b/>
          <w:color w:val="1155CC"/>
          <w:sz w:val="22"/>
          <w:szCs w:val="22"/>
          <w:rPrChange w:id="125" w:author="Cuddeback, Leah M" w:date="2020-09-05T01:01:00Z">
            <w:rPr>
              <w:b/>
              <w:color w:val="1155CC"/>
              <w:sz w:val="22"/>
              <w:szCs w:val="22"/>
            </w:rPr>
          </w:rPrChange>
        </w:rPr>
      </w:pPr>
      <w:r w:rsidRPr="00C84D30">
        <w:rPr>
          <w:rFonts w:ascii="Calibri" w:hAnsi="Calibri"/>
          <w:b/>
          <w:color w:val="1155CC"/>
          <w:sz w:val="22"/>
          <w:szCs w:val="22"/>
          <w:rPrChange w:id="126" w:author="Cuddeback, Leah M" w:date="2020-09-05T01:01:00Z">
            <w:rPr>
              <w:b/>
              <w:color w:val="1155CC"/>
              <w:sz w:val="22"/>
              <w:szCs w:val="22"/>
            </w:rPr>
          </w:rPrChange>
        </w:rPr>
        <w:t xml:space="preserve">Virtual </w:t>
      </w:r>
      <w:r w:rsidR="008822E7" w:rsidRPr="00C84D30">
        <w:rPr>
          <w:rFonts w:ascii="Calibri" w:hAnsi="Calibri"/>
          <w:b/>
          <w:color w:val="1155CC"/>
          <w:sz w:val="22"/>
          <w:szCs w:val="22"/>
          <w:rPrChange w:id="127" w:author="Cuddeback, Leah M" w:date="2020-09-05T01:01:00Z">
            <w:rPr>
              <w:b/>
              <w:color w:val="1155CC"/>
              <w:sz w:val="22"/>
              <w:szCs w:val="22"/>
            </w:rPr>
          </w:rPrChange>
        </w:rPr>
        <w:t>S</w:t>
      </w:r>
      <w:r w:rsidRPr="00C84D30">
        <w:rPr>
          <w:rFonts w:ascii="Calibri" w:hAnsi="Calibri"/>
          <w:b/>
          <w:color w:val="1155CC"/>
          <w:sz w:val="22"/>
          <w:szCs w:val="22"/>
          <w:rPrChange w:id="128" w:author="Cuddeback, Leah M" w:date="2020-09-05T01:01:00Z">
            <w:rPr>
              <w:b/>
              <w:color w:val="1155CC"/>
              <w:sz w:val="22"/>
              <w:szCs w:val="22"/>
            </w:rPr>
          </w:rPrChange>
        </w:rPr>
        <w:t xml:space="preserve">tar </w:t>
      </w:r>
      <w:r w:rsidR="008822E7" w:rsidRPr="00C84D30">
        <w:rPr>
          <w:rFonts w:ascii="Calibri" w:hAnsi="Calibri"/>
          <w:b/>
          <w:color w:val="1155CC"/>
          <w:sz w:val="22"/>
          <w:szCs w:val="22"/>
          <w:rPrChange w:id="129" w:author="Cuddeback, Leah M" w:date="2020-09-05T01:01:00Z">
            <w:rPr>
              <w:b/>
              <w:color w:val="1155CC"/>
              <w:sz w:val="22"/>
              <w:szCs w:val="22"/>
            </w:rPr>
          </w:rPrChange>
        </w:rPr>
        <w:t>P</w:t>
      </w:r>
      <w:r w:rsidRPr="00C84D30">
        <w:rPr>
          <w:rFonts w:ascii="Calibri" w:hAnsi="Calibri"/>
          <w:b/>
          <w:color w:val="1155CC"/>
          <w:sz w:val="22"/>
          <w:szCs w:val="22"/>
          <w:rPrChange w:id="130" w:author="Cuddeback, Leah M" w:date="2020-09-05T01:01:00Z">
            <w:rPr>
              <w:b/>
              <w:color w:val="1155CC"/>
              <w:sz w:val="22"/>
              <w:szCs w:val="22"/>
            </w:rPr>
          </w:rPrChange>
        </w:rPr>
        <w:t>arty</w:t>
      </w:r>
    </w:p>
    <w:p w14:paraId="047DD79E" w14:textId="2AA51313" w:rsidR="00D266E8" w:rsidRPr="00C84D30" w:rsidRDefault="00D266E8" w:rsidP="00041667">
      <w:pPr>
        <w:pStyle w:val="Normal1"/>
        <w:spacing w:before="240" w:after="240"/>
        <w:rPr>
          <w:rFonts w:ascii="Calibri" w:hAnsi="Calibri"/>
          <w:rPrChange w:id="131" w:author="Cuddeback, Leah M" w:date="2020-09-05T01:01:00Z">
            <w:rPr/>
          </w:rPrChange>
        </w:rPr>
      </w:pPr>
      <w:r w:rsidRPr="00C84D30">
        <w:rPr>
          <w:rFonts w:ascii="Calibri" w:hAnsi="Calibri"/>
          <w:rPrChange w:id="132" w:author="Cuddeback, Leah M" w:date="2020-09-05T01:01:00Z">
            <w:rPr/>
          </w:rPrChange>
        </w:rPr>
        <w:t xml:space="preserve">Plan an Instagram or Facebook live tour of our night sky with an astronomer. HCA can help you identify and connect with the experts needed to offer a virtual star party </w:t>
      </w:r>
      <w:r w:rsidR="007553BF" w:rsidRPr="00C84D30">
        <w:rPr>
          <w:rFonts w:ascii="Calibri" w:hAnsi="Calibri"/>
          <w:rPrChange w:id="133" w:author="Cuddeback, Leah M" w:date="2020-09-05T01:01:00Z">
            <w:rPr/>
          </w:rPrChange>
        </w:rPr>
        <w:t>to</w:t>
      </w:r>
      <w:r w:rsidRPr="00C84D30">
        <w:rPr>
          <w:rFonts w:ascii="Calibri" w:hAnsi="Calibri"/>
          <w:rPrChange w:id="134" w:author="Cuddeback, Leah M" w:date="2020-09-05T01:01:00Z">
            <w:rPr/>
          </w:rPrChange>
        </w:rPr>
        <w:t xml:space="preserve"> your community. </w:t>
      </w:r>
    </w:p>
    <w:p w14:paraId="36AF40B8" w14:textId="414F4A8C" w:rsidR="00D266E8" w:rsidRPr="00C84D30" w:rsidRDefault="0006596D" w:rsidP="00D266E8">
      <w:pPr>
        <w:pStyle w:val="Heading4"/>
        <w:keepNext w:val="0"/>
        <w:keepLines w:val="0"/>
        <w:spacing w:before="240" w:after="40"/>
        <w:rPr>
          <w:rFonts w:ascii="Calibri" w:hAnsi="Calibri"/>
          <w:b/>
          <w:color w:val="1155CC"/>
          <w:sz w:val="22"/>
          <w:szCs w:val="22"/>
          <w:rPrChange w:id="135" w:author="Cuddeback, Leah M" w:date="2020-09-05T01:01:00Z">
            <w:rPr>
              <w:b/>
              <w:color w:val="1155CC"/>
              <w:sz w:val="22"/>
              <w:szCs w:val="22"/>
            </w:rPr>
          </w:rPrChange>
        </w:rPr>
      </w:pPr>
      <w:r w:rsidRPr="00C84D30">
        <w:rPr>
          <w:rFonts w:ascii="Calibri" w:hAnsi="Calibri"/>
          <w:b/>
          <w:color w:val="1155CC"/>
          <w:sz w:val="22"/>
          <w:szCs w:val="22"/>
          <w:rPrChange w:id="136" w:author="Cuddeback, Leah M" w:date="2020-09-05T01:01:00Z">
            <w:rPr>
              <w:b/>
              <w:color w:val="1155CC"/>
              <w:sz w:val="22"/>
              <w:szCs w:val="22"/>
            </w:rPr>
          </w:rPrChange>
        </w:rPr>
        <w:t xml:space="preserve">Stellar </w:t>
      </w:r>
      <w:r w:rsidR="008822E7" w:rsidRPr="00C84D30">
        <w:rPr>
          <w:rFonts w:ascii="Calibri" w:hAnsi="Calibri"/>
          <w:b/>
          <w:color w:val="1155CC"/>
          <w:sz w:val="22"/>
          <w:szCs w:val="22"/>
          <w:rPrChange w:id="137" w:author="Cuddeback, Leah M" w:date="2020-09-05T01:01:00Z">
            <w:rPr>
              <w:b/>
              <w:color w:val="1155CC"/>
              <w:sz w:val="22"/>
              <w:szCs w:val="22"/>
            </w:rPr>
          </w:rPrChange>
        </w:rPr>
        <w:t>S</w:t>
      </w:r>
      <w:r w:rsidR="00D266E8" w:rsidRPr="00C84D30">
        <w:rPr>
          <w:rFonts w:ascii="Calibri" w:hAnsi="Calibri"/>
          <w:b/>
          <w:color w:val="1155CC"/>
          <w:sz w:val="22"/>
          <w:szCs w:val="22"/>
          <w:rPrChange w:id="138" w:author="Cuddeback, Leah M" w:date="2020-09-05T01:01:00Z">
            <w:rPr>
              <w:b/>
              <w:color w:val="1155CC"/>
              <w:sz w:val="22"/>
              <w:szCs w:val="22"/>
            </w:rPr>
          </w:rPrChange>
        </w:rPr>
        <w:t xml:space="preserve">tories and/or </w:t>
      </w:r>
      <w:r w:rsidR="008822E7" w:rsidRPr="00C84D30">
        <w:rPr>
          <w:rFonts w:ascii="Calibri" w:hAnsi="Calibri"/>
          <w:b/>
          <w:color w:val="1155CC"/>
          <w:sz w:val="22"/>
          <w:szCs w:val="22"/>
          <w:rPrChange w:id="139" w:author="Cuddeback, Leah M" w:date="2020-09-05T01:01:00Z">
            <w:rPr>
              <w:b/>
              <w:color w:val="1155CC"/>
              <w:sz w:val="22"/>
              <w:szCs w:val="22"/>
            </w:rPr>
          </w:rPrChange>
        </w:rPr>
        <w:t>S</w:t>
      </w:r>
      <w:r w:rsidR="00D266E8" w:rsidRPr="00C84D30">
        <w:rPr>
          <w:rFonts w:ascii="Calibri" w:hAnsi="Calibri"/>
          <w:b/>
          <w:color w:val="1155CC"/>
          <w:sz w:val="22"/>
          <w:szCs w:val="22"/>
          <w:rPrChange w:id="140" w:author="Cuddeback, Leah M" w:date="2020-09-05T01:01:00Z">
            <w:rPr>
              <w:b/>
              <w:color w:val="1155CC"/>
              <w:sz w:val="22"/>
              <w:szCs w:val="22"/>
            </w:rPr>
          </w:rPrChange>
        </w:rPr>
        <w:t>ongs</w:t>
      </w:r>
    </w:p>
    <w:p w14:paraId="7C529D18" w14:textId="46FEFFD1" w:rsidR="00D266E8" w:rsidRPr="00C84D30" w:rsidRDefault="0006596D" w:rsidP="00D266E8">
      <w:pPr>
        <w:pStyle w:val="Normal1"/>
        <w:spacing w:before="240" w:after="240"/>
        <w:rPr>
          <w:rFonts w:ascii="Calibri" w:hAnsi="Calibri"/>
          <w:rPrChange w:id="141" w:author="Cuddeback, Leah M" w:date="2020-09-05T01:01:00Z">
            <w:rPr/>
          </w:rPrChange>
        </w:rPr>
      </w:pPr>
      <w:r w:rsidRPr="00C84D30">
        <w:rPr>
          <w:rFonts w:ascii="Calibri" w:hAnsi="Calibri"/>
          <w:rPrChange w:id="142" w:author="Cuddeback, Leah M" w:date="2020-09-05T01:01:00Z">
            <w:rPr/>
          </w:rPrChange>
        </w:rPr>
        <w:t xml:space="preserve">Broadcast </w:t>
      </w:r>
      <w:r w:rsidR="00645E3E" w:rsidRPr="00C84D30">
        <w:rPr>
          <w:rFonts w:ascii="Calibri" w:hAnsi="Calibri"/>
          <w:rPrChange w:id="143" w:author="Cuddeback, Leah M" w:date="2020-09-05T01:01:00Z">
            <w:rPr/>
          </w:rPrChange>
        </w:rPr>
        <w:t xml:space="preserve">campfire </w:t>
      </w:r>
      <w:r w:rsidR="00D266E8" w:rsidRPr="00C84D30">
        <w:rPr>
          <w:rFonts w:ascii="Calibri" w:hAnsi="Calibri"/>
          <w:rPrChange w:id="144" w:author="Cuddeback, Leah M" w:date="2020-09-05T01:01:00Z">
            <w:rPr/>
          </w:rPrChange>
        </w:rPr>
        <w:t>stories</w:t>
      </w:r>
      <w:r w:rsidR="007553BF" w:rsidRPr="00C84D30">
        <w:rPr>
          <w:rFonts w:ascii="Calibri" w:hAnsi="Calibri"/>
          <w:rPrChange w:id="145" w:author="Cuddeback, Leah M" w:date="2020-09-05T01:01:00Z">
            <w:rPr/>
          </w:rPrChange>
        </w:rPr>
        <w:t xml:space="preserve"> </w:t>
      </w:r>
      <w:del w:id="146" w:author="Cuddeback, Leah M" w:date="2020-09-05T00:42:00Z">
        <w:r w:rsidR="007553BF" w:rsidRPr="00C84D30" w:rsidDel="0010368D">
          <w:rPr>
            <w:rFonts w:ascii="Calibri" w:hAnsi="Calibri"/>
            <w:rPrChange w:id="147" w:author="Cuddeback, Leah M" w:date="2020-09-05T01:01:00Z">
              <w:rPr/>
            </w:rPrChange>
          </w:rPr>
          <w:delText>and</w:delText>
        </w:r>
        <w:r w:rsidR="00645E3E" w:rsidRPr="00C84D30" w:rsidDel="0010368D">
          <w:rPr>
            <w:rFonts w:ascii="Calibri" w:hAnsi="Calibri"/>
            <w:rPrChange w:id="148" w:author="Cuddeback, Leah M" w:date="2020-09-05T01:01:00Z">
              <w:rPr/>
            </w:rPrChange>
          </w:rPr>
          <w:delText xml:space="preserve"> stories </w:delText>
        </w:r>
      </w:del>
      <w:r w:rsidR="00645E3E" w:rsidRPr="00C84D30">
        <w:rPr>
          <w:rFonts w:ascii="Calibri" w:hAnsi="Calibri"/>
          <w:rPrChange w:id="149" w:author="Cuddeback, Leah M" w:date="2020-09-05T01:01:00Z">
            <w:rPr/>
          </w:rPrChange>
        </w:rPr>
        <w:t>about the myths represented in the stars</w:t>
      </w:r>
      <w:ins w:id="150" w:author="Cuddeback, Leah M" w:date="2020-09-05T00:42:00Z">
        <w:r w:rsidR="0010368D" w:rsidRPr="00C84D30">
          <w:rPr>
            <w:rFonts w:ascii="Calibri" w:hAnsi="Calibri"/>
            <w:rPrChange w:id="151" w:author="Cuddeback, Leah M" w:date="2020-09-05T01:01:00Z">
              <w:rPr/>
            </w:rPrChange>
          </w:rPr>
          <w:t xml:space="preserve"> or </w:t>
        </w:r>
      </w:ins>
      <w:del w:id="152" w:author="Cuddeback, Leah M" w:date="2020-09-05T00:42:00Z">
        <w:r w:rsidRPr="00C84D30" w:rsidDel="0010368D">
          <w:rPr>
            <w:rFonts w:ascii="Calibri" w:hAnsi="Calibri"/>
            <w:rPrChange w:id="153" w:author="Cuddeback, Leah M" w:date="2020-09-05T01:01:00Z">
              <w:rPr/>
            </w:rPrChange>
          </w:rPr>
          <w:delText xml:space="preserve">, </w:delText>
        </w:r>
      </w:del>
      <w:r w:rsidRPr="00C84D30">
        <w:rPr>
          <w:rFonts w:ascii="Calibri" w:hAnsi="Calibri"/>
          <w:rPrChange w:id="154" w:author="Cuddeback, Leah M" w:date="2020-09-05T01:01:00Z">
            <w:rPr/>
          </w:rPrChange>
        </w:rPr>
        <w:t>s</w:t>
      </w:r>
      <w:r w:rsidR="007553BF" w:rsidRPr="00C84D30">
        <w:rPr>
          <w:rFonts w:ascii="Calibri" w:hAnsi="Calibri"/>
          <w:rPrChange w:id="155" w:author="Cuddeback, Leah M" w:date="2020-09-05T01:01:00Z">
            <w:rPr/>
          </w:rPrChange>
        </w:rPr>
        <w:t xml:space="preserve">ing campfire songs </w:t>
      </w:r>
      <w:del w:id="156" w:author="Cuddeback, Leah M" w:date="2020-09-05T00:42:00Z">
        <w:r w:rsidR="007553BF" w:rsidRPr="00C84D30" w:rsidDel="0010368D">
          <w:rPr>
            <w:rFonts w:ascii="Calibri" w:hAnsi="Calibri"/>
            <w:rPrChange w:id="157" w:author="Cuddeback, Leah M" w:date="2020-09-05T01:01:00Z">
              <w:rPr/>
            </w:rPrChange>
          </w:rPr>
          <w:delText>and</w:delText>
        </w:r>
        <w:r w:rsidRPr="00C84D30" w:rsidDel="0010368D">
          <w:rPr>
            <w:rFonts w:ascii="Calibri" w:hAnsi="Calibri"/>
            <w:rPrChange w:id="158" w:author="Cuddeback, Leah M" w:date="2020-09-05T01:01:00Z">
              <w:rPr/>
            </w:rPrChange>
          </w:rPr>
          <w:delText xml:space="preserve"> night-sky themed</w:delText>
        </w:r>
      </w:del>
      <w:ins w:id="159" w:author="Cuddeback, Leah M" w:date="2020-09-05T00:42:00Z">
        <w:r w:rsidR="0010368D" w:rsidRPr="00C84D30">
          <w:rPr>
            <w:rFonts w:ascii="Calibri" w:hAnsi="Calibri"/>
            <w:rPrChange w:id="160" w:author="Cuddeback, Leah M" w:date="2020-09-05T01:01:00Z">
              <w:rPr/>
            </w:rPrChange>
          </w:rPr>
          <w:t>about the night sky</w:t>
        </w:r>
      </w:ins>
      <w:del w:id="161" w:author="Cuddeback, Leah M" w:date="2020-09-05T00:42:00Z">
        <w:r w:rsidRPr="00C84D30" w:rsidDel="0010368D">
          <w:rPr>
            <w:rFonts w:ascii="Calibri" w:hAnsi="Calibri"/>
            <w:rPrChange w:id="162" w:author="Cuddeback, Leah M" w:date="2020-09-05T01:01:00Z">
              <w:rPr/>
            </w:rPrChange>
          </w:rPr>
          <w:delText xml:space="preserve"> songs</w:delText>
        </w:r>
      </w:del>
      <w:r w:rsidRPr="00C84D30">
        <w:rPr>
          <w:rFonts w:ascii="Calibri" w:hAnsi="Calibri"/>
          <w:rPrChange w:id="163" w:author="Cuddeback, Leah M" w:date="2020-09-05T01:01:00Z">
            <w:rPr/>
          </w:rPrChange>
        </w:rPr>
        <w:t>. This can be</w:t>
      </w:r>
      <w:r w:rsidR="00D266E8" w:rsidRPr="00C84D30">
        <w:rPr>
          <w:rFonts w:ascii="Calibri" w:hAnsi="Calibri"/>
          <w:rPrChange w:id="164" w:author="Cuddeback, Leah M" w:date="2020-09-05T01:01:00Z">
            <w:rPr/>
          </w:rPrChange>
        </w:rPr>
        <w:t xml:space="preserve"> live or pre-recorded</w:t>
      </w:r>
      <w:r w:rsidR="00645E3E" w:rsidRPr="00C84D30">
        <w:rPr>
          <w:rFonts w:ascii="Calibri" w:hAnsi="Calibri"/>
          <w:rPrChange w:id="165" w:author="Cuddeback, Leah M" w:date="2020-09-05T01:01:00Z">
            <w:rPr/>
          </w:rPrChange>
        </w:rPr>
        <w:t>,</w:t>
      </w:r>
      <w:r w:rsidRPr="00C84D30">
        <w:rPr>
          <w:rFonts w:ascii="Calibri" w:hAnsi="Calibri"/>
          <w:rPrChange w:id="166" w:author="Cuddeback, Leah M" w:date="2020-09-05T01:01:00Z">
            <w:rPr/>
          </w:rPrChange>
        </w:rPr>
        <w:t xml:space="preserve"> so that people can listen </w:t>
      </w:r>
      <w:r w:rsidR="00D266E8" w:rsidRPr="00C84D30">
        <w:rPr>
          <w:rFonts w:ascii="Calibri" w:hAnsi="Calibri"/>
          <w:rPrChange w:id="167" w:author="Cuddeback, Leah M" w:date="2020-09-05T01:01:00Z">
            <w:rPr/>
          </w:rPrChange>
        </w:rPr>
        <w:t>while looking up at the night sky</w:t>
      </w:r>
      <w:r w:rsidR="00645E3E" w:rsidRPr="00C84D30">
        <w:rPr>
          <w:rFonts w:ascii="Calibri" w:hAnsi="Calibri"/>
          <w:rPrChange w:id="168" w:author="Cuddeback, Leah M" w:date="2020-09-05T01:01:00Z">
            <w:rPr/>
          </w:rPrChange>
        </w:rPr>
        <w:t xml:space="preserve"> from their homes</w:t>
      </w:r>
      <w:r w:rsidR="00D266E8" w:rsidRPr="00C84D30">
        <w:rPr>
          <w:rFonts w:ascii="Calibri" w:hAnsi="Calibri"/>
          <w:rPrChange w:id="169" w:author="Cuddeback, Leah M" w:date="2020-09-05T01:01:00Z">
            <w:rPr/>
          </w:rPrChange>
        </w:rPr>
        <w:t xml:space="preserve">. </w:t>
      </w:r>
      <w:r w:rsidR="00645E3E" w:rsidRPr="00C84D30">
        <w:rPr>
          <w:rFonts w:ascii="Calibri" w:hAnsi="Calibri"/>
          <w:rPrChange w:id="170" w:author="Cuddeback, Leah M" w:date="2020-09-05T01:01:00Z">
            <w:rPr/>
          </w:rPrChange>
        </w:rPr>
        <w:t xml:space="preserve">You can also invite the community to submit the stories they love. </w:t>
      </w:r>
      <w:r w:rsidR="00D266E8" w:rsidRPr="00C84D30">
        <w:rPr>
          <w:rFonts w:ascii="Calibri" w:hAnsi="Calibri"/>
          <w:rPrChange w:id="171" w:author="Cuddeback, Leah M" w:date="2020-09-05T01:01:00Z">
            <w:rPr/>
          </w:rPrChange>
        </w:rPr>
        <w:t xml:space="preserve">You can do this on Facebook, </w:t>
      </w:r>
      <w:proofErr w:type="spellStart"/>
      <w:r w:rsidR="00D266E8" w:rsidRPr="00C84D30">
        <w:rPr>
          <w:rFonts w:ascii="Calibri" w:hAnsi="Calibri"/>
          <w:rPrChange w:id="172" w:author="Cuddeback, Leah M" w:date="2020-09-05T01:01:00Z">
            <w:rPr/>
          </w:rPrChange>
        </w:rPr>
        <w:t>Youtube</w:t>
      </w:r>
      <w:proofErr w:type="spellEnd"/>
      <w:r w:rsidR="00D266E8" w:rsidRPr="00C84D30">
        <w:rPr>
          <w:rFonts w:ascii="Calibri" w:hAnsi="Calibri"/>
          <w:rPrChange w:id="173" w:author="Cuddeback, Leah M" w:date="2020-09-05T01:01:00Z">
            <w:rPr/>
          </w:rPrChange>
        </w:rPr>
        <w:t xml:space="preserve"> or Instagram</w:t>
      </w:r>
      <w:ins w:id="174" w:author="Cuddeback, Leah M" w:date="2020-09-05T00:43:00Z">
        <w:r w:rsidR="0010368D" w:rsidRPr="00C84D30">
          <w:rPr>
            <w:rFonts w:ascii="Calibri" w:hAnsi="Calibri"/>
            <w:rPrChange w:id="175" w:author="Cuddeback, Leah M" w:date="2020-09-05T01:01:00Z">
              <w:rPr/>
            </w:rPrChange>
          </w:rPr>
          <w:t xml:space="preserve"> in a</w:t>
        </w:r>
      </w:ins>
      <w:r w:rsidR="00D266E8" w:rsidRPr="00C84D30">
        <w:rPr>
          <w:rFonts w:ascii="Calibri" w:hAnsi="Calibri"/>
          <w:rPrChange w:id="176" w:author="Cuddeback, Leah M" w:date="2020-09-05T01:01:00Z">
            <w:rPr/>
          </w:rPrChange>
        </w:rPr>
        <w:t xml:space="preserve"> live or</w:t>
      </w:r>
      <w:del w:id="177" w:author="Cuddeback, Leah M" w:date="2020-09-05T00:43:00Z">
        <w:r w:rsidR="00D266E8" w:rsidRPr="00C84D30" w:rsidDel="0010368D">
          <w:rPr>
            <w:rFonts w:ascii="Calibri" w:hAnsi="Calibri"/>
            <w:rPrChange w:id="178" w:author="Cuddeback, Leah M" w:date="2020-09-05T01:01:00Z">
              <w:rPr/>
            </w:rPrChange>
          </w:rPr>
          <w:delText xml:space="preserve"> post</w:delText>
        </w:r>
      </w:del>
      <w:r w:rsidR="00D266E8" w:rsidRPr="00C84D30">
        <w:rPr>
          <w:rFonts w:ascii="Calibri" w:hAnsi="Calibri"/>
          <w:rPrChange w:id="179" w:author="Cuddeback, Leah M" w:date="2020-09-05T01:01:00Z">
            <w:rPr/>
          </w:rPrChange>
        </w:rPr>
        <w:t xml:space="preserve"> pre-recorded</w:t>
      </w:r>
      <w:ins w:id="180" w:author="Cuddeback, Leah M" w:date="2020-09-05T00:43:00Z">
        <w:r w:rsidR="0010368D" w:rsidRPr="00C84D30">
          <w:rPr>
            <w:rFonts w:ascii="Calibri" w:hAnsi="Calibri"/>
            <w:rPrChange w:id="181" w:author="Cuddeback, Leah M" w:date="2020-09-05T01:01:00Z">
              <w:rPr/>
            </w:rPrChange>
          </w:rPr>
          <w:t xml:space="preserve"> format</w:t>
        </w:r>
      </w:ins>
      <w:r w:rsidR="00D266E8" w:rsidRPr="00C84D30">
        <w:rPr>
          <w:rFonts w:ascii="Calibri" w:hAnsi="Calibri"/>
          <w:rPrChange w:id="182" w:author="Cuddeback, Leah M" w:date="2020-09-05T01:01:00Z">
            <w:rPr/>
          </w:rPrChange>
        </w:rPr>
        <w:t xml:space="preserve">. </w:t>
      </w:r>
      <w:r w:rsidRPr="00C84D30">
        <w:rPr>
          <w:rFonts w:ascii="Calibri" w:hAnsi="Calibri"/>
          <w:rPrChange w:id="183" w:author="Cuddeback, Leah M" w:date="2020-09-05T01:01:00Z">
            <w:rPr/>
          </w:rPrChange>
        </w:rPr>
        <w:t>(This can also be combined with a story or song contest.)</w:t>
      </w:r>
    </w:p>
    <w:p w14:paraId="0861A226" w14:textId="0548061F" w:rsidR="00D266E8" w:rsidRPr="00C84D30" w:rsidRDefault="008822E7" w:rsidP="00D266E8">
      <w:pPr>
        <w:pStyle w:val="Heading4"/>
        <w:keepNext w:val="0"/>
        <w:keepLines w:val="0"/>
        <w:spacing w:before="240" w:after="40"/>
        <w:rPr>
          <w:rFonts w:ascii="Calibri" w:hAnsi="Calibri"/>
          <w:color w:val="000000"/>
          <w:sz w:val="22"/>
          <w:szCs w:val="22"/>
          <w:rPrChange w:id="184" w:author="Cuddeback, Leah M" w:date="2020-09-05T01:01:00Z">
            <w:rPr>
              <w:color w:val="000000"/>
              <w:sz w:val="22"/>
              <w:szCs w:val="22"/>
            </w:rPr>
          </w:rPrChange>
        </w:rPr>
      </w:pPr>
      <w:r w:rsidRPr="00C84D30">
        <w:rPr>
          <w:rFonts w:ascii="Calibri" w:hAnsi="Calibri"/>
          <w:b/>
          <w:color w:val="1155CC"/>
          <w:sz w:val="22"/>
          <w:szCs w:val="22"/>
          <w:rPrChange w:id="185" w:author="Cuddeback, Leah M" w:date="2020-09-05T01:01:00Z">
            <w:rPr>
              <w:b/>
              <w:color w:val="1155CC"/>
              <w:sz w:val="22"/>
              <w:szCs w:val="22"/>
            </w:rPr>
          </w:rPrChange>
        </w:rPr>
        <w:t>Invite an A</w:t>
      </w:r>
      <w:r w:rsidR="00D266E8" w:rsidRPr="00C84D30">
        <w:rPr>
          <w:rFonts w:ascii="Calibri" w:hAnsi="Calibri"/>
          <w:b/>
          <w:color w:val="1155CC"/>
          <w:sz w:val="22"/>
          <w:szCs w:val="22"/>
          <w:rPrChange w:id="186" w:author="Cuddeback, Leah M" w:date="2020-09-05T01:01:00Z">
            <w:rPr>
              <w:b/>
              <w:color w:val="1155CC"/>
              <w:sz w:val="22"/>
              <w:szCs w:val="22"/>
            </w:rPr>
          </w:rPrChange>
        </w:rPr>
        <w:t>uthor</w:t>
      </w:r>
      <w:r w:rsidR="00D266E8" w:rsidRPr="00C84D30">
        <w:rPr>
          <w:rFonts w:ascii="Calibri" w:hAnsi="Calibri"/>
          <w:color w:val="000000"/>
          <w:sz w:val="22"/>
          <w:szCs w:val="22"/>
          <w:rPrChange w:id="187" w:author="Cuddeback, Leah M" w:date="2020-09-05T01:01:00Z">
            <w:rPr>
              <w:color w:val="000000"/>
              <w:sz w:val="22"/>
              <w:szCs w:val="22"/>
            </w:rPr>
          </w:rPrChange>
        </w:rPr>
        <w:t xml:space="preserve"> </w:t>
      </w:r>
    </w:p>
    <w:p w14:paraId="24964C2C" w14:textId="6F9238A2" w:rsidR="00D266E8" w:rsidRPr="00C84D30" w:rsidRDefault="00D266E8" w:rsidP="00D266E8">
      <w:pPr>
        <w:pStyle w:val="Normal1"/>
        <w:spacing w:before="240" w:after="240"/>
        <w:rPr>
          <w:rFonts w:ascii="Calibri" w:hAnsi="Calibri"/>
          <w:rPrChange w:id="188" w:author="Cuddeback, Leah M" w:date="2020-09-05T01:01:00Z">
            <w:rPr/>
          </w:rPrChange>
        </w:rPr>
      </w:pPr>
      <w:r w:rsidRPr="00C84D30">
        <w:rPr>
          <w:rFonts w:ascii="Calibri" w:hAnsi="Calibri"/>
          <w:rPrChange w:id="189" w:author="Cuddeback, Leah M" w:date="2020-09-05T01:01:00Z">
            <w:rPr/>
          </w:rPrChange>
        </w:rPr>
        <w:t xml:space="preserve">Invite an author to read their book or an excerpt of their story and share </w:t>
      </w:r>
      <w:r w:rsidR="007553BF" w:rsidRPr="00C84D30">
        <w:rPr>
          <w:rFonts w:ascii="Calibri" w:hAnsi="Calibri"/>
          <w:rPrChange w:id="190" w:author="Cuddeback, Leah M" w:date="2020-09-05T01:01:00Z">
            <w:rPr/>
          </w:rPrChange>
        </w:rPr>
        <w:t xml:space="preserve">it </w:t>
      </w:r>
      <w:r w:rsidRPr="00C84D30">
        <w:rPr>
          <w:rFonts w:ascii="Calibri" w:hAnsi="Calibri"/>
          <w:rPrChange w:id="191" w:author="Cuddeback, Leah M" w:date="2020-09-05T01:01:00Z">
            <w:rPr/>
          </w:rPrChange>
        </w:rPr>
        <w:t xml:space="preserve">with your audience </w:t>
      </w:r>
      <w:ins w:id="192" w:author="Cuddeback, Leah M" w:date="2020-09-05T00:42:00Z">
        <w:r w:rsidR="0010368D" w:rsidRPr="00C84D30">
          <w:rPr>
            <w:rFonts w:ascii="Calibri" w:hAnsi="Calibri"/>
            <w:rPrChange w:id="193" w:author="Cuddeback, Leah M" w:date="2020-09-05T01:01:00Z">
              <w:rPr/>
            </w:rPrChange>
          </w:rPr>
          <w:t xml:space="preserve">in a </w:t>
        </w:r>
      </w:ins>
      <w:r w:rsidRPr="00C84D30">
        <w:rPr>
          <w:rFonts w:ascii="Calibri" w:hAnsi="Calibri"/>
          <w:rPrChange w:id="194" w:author="Cuddeback, Leah M" w:date="2020-09-05T01:01:00Z">
            <w:rPr/>
          </w:rPrChange>
        </w:rPr>
        <w:t>live or pre-recorded</w:t>
      </w:r>
      <w:ins w:id="195" w:author="Cuddeback, Leah M" w:date="2020-09-05T00:43:00Z">
        <w:r w:rsidR="0010368D" w:rsidRPr="00C84D30">
          <w:rPr>
            <w:rFonts w:ascii="Calibri" w:hAnsi="Calibri"/>
            <w:rPrChange w:id="196" w:author="Cuddeback, Leah M" w:date="2020-09-05T01:01:00Z">
              <w:rPr/>
            </w:rPrChange>
          </w:rPr>
          <w:t xml:space="preserve"> format</w:t>
        </w:r>
      </w:ins>
      <w:r w:rsidRPr="00C84D30">
        <w:rPr>
          <w:rFonts w:ascii="Calibri" w:hAnsi="Calibri"/>
          <w:rPrChange w:id="197" w:author="Cuddeback, Leah M" w:date="2020-09-05T01:01:00Z">
            <w:rPr/>
          </w:rPrChange>
        </w:rPr>
        <w:t>. There are a number of books on light pollution and the night sky written for adults and children</w:t>
      </w:r>
      <w:r w:rsidR="007553BF" w:rsidRPr="00C84D30">
        <w:rPr>
          <w:rFonts w:ascii="Calibri" w:hAnsi="Calibri"/>
          <w:rPrChange w:id="198" w:author="Cuddeback, Leah M" w:date="2020-09-05T01:01:00Z">
            <w:rPr/>
          </w:rPrChange>
        </w:rPr>
        <w:t xml:space="preserve">. </w:t>
      </w:r>
      <w:r w:rsidRPr="00C84D30">
        <w:rPr>
          <w:rFonts w:ascii="Calibri" w:hAnsi="Calibri"/>
          <w:rPrChange w:id="199" w:author="Cuddeback, Leah M" w:date="2020-09-05T01:01:00Z">
            <w:rPr/>
          </w:rPrChange>
        </w:rPr>
        <w:t xml:space="preserve">Contact </w:t>
      </w:r>
      <w:ins w:id="200" w:author="Cuddeback, Leah M" w:date="2020-09-05T00:55:00Z">
        <w:r w:rsidR="005408F6" w:rsidRPr="00C84D30">
          <w:rPr>
            <w:rFonts w:ascii="Calibri" w:hAnsi="Calibri"/>
            <w:rPrChange w:id="201" w:author="Cuddeback, Leah M" w:date="2020-09-05T01:01:00Z">
              <w:rPr/>
            </w:rPrChange>
          </w:rPr>
          <w:t>Amy</w:t>
        </w:r>
      </w:ins>
      <w:del w:id="202" w:author="Cuddeback, Leah M" w:date="2020-09-05T00:55:00Z">
        <w:r w:rsidRPr="00C84D30" w:rsidDel="005408F6">
          <w:rPr>
            <w:rFonts w:ascii="Calibri" w:hAnsi="Calibri"/>
            <w:rPrChange w:id="203" w:author="Cuddeback, Leah M" w:date="2020-09-05T01:01:00Z">
              <w:rPr/>
            </w:rPrChange>
          </w:rPr>
          <w:delText>us</w:delText>
        </w:r>
      </w:del>
      <w:r w:rsidRPr="00C84D30">
        <w:rPr>
          <w:rFonts w:ascii="Calibri" w:hAnsi="Calibri"/>
          <w:rPrChange w:id="204" w:author="Cuddeback, Leah M" w:date="2020-09-05T01:01:00Z">
            <w:rPr/>
          </w:rPrChange>
        </w:rPr>
        <w:t xml:space="preserve"> at </w:t>
      </w:r>
      <w:ins w:id="205" w:author="Cuddeback, Leah M" w:date="2020-09-05T00:42:00Z">
        <w:r w:rsidR="0010368D" w:rsidRPr="00C84D30">
          <w:rPr>
            <w:rFonts w:ascii="Calibri" w:hAnsi="Calibri"/>
            <w:rPrChange w:id="206" w:author="Cuddeback, Leah M" w:date="2020-09-05T01:01:00Z">
              <w:rPr/>
            </w:rPrChange>
          </w:rPr>
          <w:fldChar w:fldCharType="begin"/>
        </w:r>
        <w:r w:rsidR="0010368D" w:rsidRPr="00C84D30">
          <w:rPr>
            <w:rFonts w:ascii="Calibri" w:hAnsi="Calibri"/>
            <w:rPrChange w:id="207" w:author="Cuddeback, Leah M" w:date="2020-09-05T01:01:00Z">
              <w:rPr/>
            </w:rPrChange>
          </w:rPr>
          <w:instrText>HYPERLINK "mailto:amy@starryskyaustin.com"</w:instrText>
        </w:r>
        <w:r w:rsidR="0010368D" w:rsidRPr="00C84D30">
          <w:rPr>
            <w:rFonts w:ascii="Calibri" w:hAnsi="Calibri"/>
            <w:rPrChange w:id="208" w:author="Cuddeback, Leah M" w:date="2020-09-05T01:01:00Z">
              <w:rPr/>
            </w:rPrChange>
          </w:rPr>
          <w:fldChar w:fldCharType="separate"/>
        </w:r>
        <w:r w:rsidR="0010368D" w:rsidRPr="00C84D30">
          <w:rPr>
            <w:rStyle w:val="Hyperlink"/>
            <w:rFonts w:ascii="Calibri" w:eastAsia="Calibri" w:hAnsi="Calibri" w:cs="Calibri"/>
            <w:i/>
            <w:sz w:val="24"/>
            <w:szCs w:val="24"/>
            <w:rPrChange w:id="209" w:author="Cuddeback, Leah M" w:date="2020-09-05T01:01:00Z">
              <w:rPr>
                <w:rStyle w:val="Hyperlink"/>
                <w:rFonts w:ascii="Calibri" w:eastAsia="Calibri" w:hAnsi="Calibri" w:cs="Calibri"/>
                <w:i/>
                <w:sz w:val="24"/>
                <w:szCs w:val="24"/>
              </w:rPr>
            </w:rPrChange>
          </w:rPr>
          <w:t>amy@starryskyaustin.com</w:t>
        </w:r>
        <w:r w:rsidR="0010368D" w:rsidRPr="00C84D30">
          <w:rPr>
            <w:rStyle w:val="Hyperlink"/>
            <w:rFonts w:ascii="Calibri" w:eastAsia="Calibri" w:hAnsi="Calibri" w:cs="Calibri"/>
            <w:i/>
            <w:sz w:val="24"/>
            <w:szCs w:val="24"/>
            <w:rPrChange w:id="210" w:author="Cuddeback, Leah M" w:date="2020-09-05T01:01:00Z">
              <w:rPr>
                <w:rStyle w:val="Hyperlink"/>
                <w:rFonts w:ascii="Calibri" w:eastAsia="Calibri" w:hAnsi="Calibri" w:cs="Calibri"/>
                <w:i/>
                <w:sz w:val="24"/>
                <w:szCs w:val="24"/>
              </w:rPr>
            </w:rPrChange>
          </w:rPr>
          <w:fldChar w:fldCharType="end"/>
        </w:r>
        <w:r w:rsidR="0010368D" w:rsidRPr="00C84D30">
          <w:rPr>
            <w:rFonts w:ascii="Calibri" w:eastAsia="Calibri" w:hAnsi="Calibri" w:cs="Calibri"/>
            <w:i/>
            <w:sz w:val="24"/>
            <w:szCs w:val="24"/>
          </w:rPr>
          <w:t xml:space="preserve">.  </w:t>
        </w:r>
      </w:ins>
      <w:del w:id="211" w:author="Cuddeback, Leah M" w:date="2020-09-05T00:42:00Z">
        <w:r w:rsidRPr="00C84D30" w:rsidDel="0010368D">
          <w:rPr>
            <w:rFonts w:ascii="Calibri" w:hAnsi="Calibri"/>
            <w:rPrChange w:id="212" w:author="Cuddeback, Leah M" w:date="2020-09-05T01:01:00Z">
              <w:rPr/>
            </w:rPrChange>
          </w:rPr>
          <w:delText xml:space="preserve">info@hillcountryalliance.org </w:delText>
        </w:r>
      </w:del>
      <w:r w:rsidRPr="00C84D30">
        <w:rPr>
          <w:rFonts w:ascii="Calibri" w:hAnsi="Calibri"/>
          <w:rPrChange w:id="213" w:author="Cuddeback, Leah M" w:date="2020-09-05T01:01:00Z">
            <w:rPr/>
          </w:rPrChange>
        </w:rPr>
        <w:t xml:space="preserve">for a list of potential authors. </w:t>
      </w:r>
    </w:p>
    <w:p w14:paraId="02CEA9EF" w14:textId="50EDE1E8" w:rsidR="0006596D" w:rsidRPr="00C84D30" w:rsidRDefault="008822E7" w:rsidP="0006596D">
      <w:pPr>
        <w:pStyle w:val="Heading4"/>
        <w:keepNext w:val="0"/>
        <w:keepLines w:val="0"/>
        <w:spacing w:before="240" w:after="40"/>
        <w:rPr>
          <w:rFonts w:ascii="Calibri" w:hAnsi="Calibri"/>
          <w:color w:val="000000"/>
          <w:sz w:val="22"/>
          <w:szCs w:val="22"/>
          <w:rPrChange w:id="214" w:author="Cuddeback, Leah M" w:date="2020-09-05T01:01:00Z">
            <w:rPr>
              <w:color w:val="000000"/>
              <w:sz w:val="22"/>
              <w:szCs w:val="22"/>
            </w:rPr>
          </w:rPrChange>
        </w:rPr>
      </w:pPr>
      <w:r w:rsidRPr="00C84D30">
        <w:rPr>
          <w:rFonts w:ascii="Calibri" w:hAnsi="Calibri"/>
          <w:b/>
          <w:color w:val="1155CC"/>
          <w:sz w:val="22"/>
          <w:szCs w:val="22"/>
          <w:rPrChange w:id="215" w:author="Cuddeback, Leah M" w:date="2020-09-05T01:01:00Z">
            <w:rPr>
              <w:b/>
              <w:color w:val="1155CC"/>
              <w:sz w:val="22"/>
              <w:szCs w:val="22"/>
            </w:rPr>
          </w:rPrChange>
        </w:rPr>
        <w:t>Art N</w:t>
      </w:r>
      <w:r w:rsidR="0006596D" w:rsidRPr="00C84D30">
        <w:rPr>
          <w:rFonts w:ascii="Calibri" w:hAnsi="Calibri"/>
          <w:b/>
          <w:color w:val="1155CC"/>
          <w:sz w:val="22"/>
          <w:szCs w:val="22"/>
          <w:rPrChange w:id="216" w:author="Cuddeback, Leah M" w:date="2020-09-05T01:01:00Z">
            <w:rPr>
              <w:b/>
              <w:color w:val="1155CC"/>
              <w:sz w:val="22"/>
              <w:szCs w:val="22"/>
            </w:rPr>
          </w:rPrChange>
        </w:rPr>
        <w:t>ight</w:t>
      </w:r>
    </w:p>
    <w:p w14:paraId="4D59DE36" w14:textId="4A91E55F" w:rsidR="0006596D" w:rsidRPr="00C84D30" w:rsidRDefault="0006596D" w:rsidP="0006596D">
      <w:pPr>
        <w:pStyle w:val="Normal1"/>
        <w:spacing w:before="240" w:after="240"/>
        <w:rPr>
          <w:rFonts w:ascii="Calibri" w:hAnsi="Calibri"/>
          <w:rPrChange w:id="217" w:author="Cuddeback, Leah M" w:date="2020-09-05T01:01:00Z">
            <w:rPr/>
          </w:rPrChange>
        </w:rPr>
      </w:pPr>
      <w:r w:rsidRPr="00C84D30">
        <w:rPr>
          <w:rFonts w:ascii="Calibri" w:hAnsi="Calibri"/>
          <w:rPrChange w:id="218" w:author="Cuddeback, Leah M" w:date="2020-09-05T01:01:00Z">
            <w:rPr/>
          </w:rPrChange>
        </w:rPr>
        <w:t xml:space="preserve">Show night-sky-themed art and have artists or others talk about what the pieces mean to them. (This can also be combined with </w:t>
      </w:r>
      <w:r w:rsidR="00D67EC8" w:rsidRPr="00C84D30">
        <w:rPr>
          <w:rFonts w:ascii="Calibri" w:hAnsi="Calibri"/>
          <w:rPrChange w:id="219" w:author="Cuddeback, Leah M" w:date="2020-09-05T01:01:00Z">
            <w:rPr/>
          </w:rPrChange>
        </w:rPr>
        <w:t>an art class or</w:t>
      </w:r>
      <w:r w:rsidRPr="00C84D30">
        <w:rPr>
          <w:rFonts w:ascii="Calibri" w:hAnsi="Calibri"/>
          <w:rPrChange w:id="220" w:author="Cuddeback, Leah M" w:date="2020-09-05T01:01:00Z">
            <w:rPr/>
          </w:rPrChange>
        </w:rPr>
        <w:t xml:space="preserve"> contest.)</w:t>
      </w:r>
    </w:p>
    <w:p w14:paraId="1694414C" w14:textId="2744F8D5" w:rsidR="0006596D" w:rsidRPr="00C84D30" w:rsidRDefault="0006596D" w:rsidP="0006596D">
      <w:pPr>
        <w:pStyle w:val="Heading4"/>
        <w:keepNext w:val="0"/>
        <w:keepLines w:val="0"/>
        <w:spacing w:before="240" w:after="40"/>
        <w:rPr>
          <w:rFonts w:ascii="Calibri" w:hAnsi="Calibri"/>
          <w:color w:val="000000"/>
          <w:sz w:val="22"/>
          <w:szCs w:val="22"/>
          <w:rPrChange w:id="221" w:author="Cuddeback, Leah M" w:date="2020-09-05T01:01:00Z">
            <w:rPr>
              <w:color w:val="000000"/>
              <w:sz w:val="22"/>
              <w:szCs w:val="22"/>
            </w:rPr>
          </w:rPrChange>
        </w:rPr>
      </w:pPr>
      <w:r w:rsidRPr="00C84D30">
        <w:rPr>
          <w:rFonts w:ascii="Calibri" w:hAnsi="Calibri"/>
          <w:b/>
          <w:color w:val="1155CC"/>
          <w:sz w:val="22"/>
          <w:szCs w:val="22"/>
          <w:rPrChange w:id="222" w:author="Cuddeback, Leah M" w:date="2020-09-05T01:01:00Z">
            <w:rPr>
              <w:b/>
              <w:color w:val="1155CC"/>
              <w:sz w:val="22"/>
              <w:szCs w:val="22"/>
            </w:rPr>
          </w:rPrChange>
        </w:rPr>
        <w:t>Astrophot</w:t>
      </w:r>
      <w:r w:rsidR="00D67EC8" w:rsidRPr="00C84D30">
        <w:rPr>
          <w:rFonts w:ascii="Calibri" w:hAnsi="Calibri"/>
          <w:b/>
          <w:color w:val="1155CC"/>
          <w:sz w:val="22"/>
          <w:szCs w:val="22"/>
          <w:rPrChange w:id="223" w:author="Cuddeback, Leah M" w:date="2020-09-05T01:01:00Z">
            <w:rPr>
              <w:b/>
              <w:color w:val="1155CC"/>
              <w:sz w:val="22"/>
              <w:szCs w:val="22"/>
            </w:rPr>
          </w:rPrChange>
        </w:rPr>
        <w:t>ogra</w:t>
      </w:r>
      <w:r w:rsidRPr="00C84D30">
        <w:rPr>
          <w:rFonts w:ascii="Calibri" w:hAnsi="Calibri"/>
          <w:b/>
          <w:color w:val="1155CC"/>
          <w:sz w:val="22"/>
          <w:szCs w:val="22"/>
          <w:rPrChange w:id="224" w:author="Cuddeback, Leah M" w:date="2020-09-05T01:01:00Z">
            <w:rPr>
              <w:b/>
              <w:color w:val="1155CC"/>
              <w:sz w:val="22"/>
              <w:szCs w:val="22"/>
            </w:rPr>
          </w:rPrChange>
        </w:rPr>
        <w:t>phy Class</w:t>
      </w:r>
    </w:p>
    <w:p w14:paraId="3858ABC2" w14:textId="6520BE2E" w:rsidR="0006596D" w:rsidRPr="00C84D30" w:rsidRDefault="0006596D" w:rsidP="00D266E8">
      <w:pPr>
        <w:pStyle w:val="Normal1"/>
        <w:spacing w:before="240" w:after="240"/>
        <w:rPr>
          <w:rFonts w:ascii="Calibri" w:hAnsi="Calibri"/>
          <w:rPrChange w:id="225" w:author="Cuddeback, Leah M" w:date="2020-09-05T01:01:00Z">
            <w:rPr/>
          </w:rPrChange>
        </w:rPr>
      </w:pPr>
      <w:r w:rsidRPr="00C84D30">
        <w:rPr>
          <w:rFonts w:ascii="Calibri" w:hAnsi="Calibri"/>
          <w:rPrChange w:id="226" w:author="Cuddeback, Leah M" w:date="2020-09-05T01:01:00Z">
            <w:rPr/>
          </w:rPrChange>
        </w:rPr>
        <w:t>We have lots of excellent</w:t>
      </w:r>
      <w:r w:rsidR="00D67EC8" w:rsidRPr="00C84D30">
        <w:rPr>
          <w:rFonts w:ascii="Calibri" w:hAnsi="Calibri"/>
          <w:rPrChange w:id="227" w:author="Cuddeback, Leah M" w:date="2020-09-05T01:01:00Z">
            <w:rPr/>
          </w:rPrChange>
        </w:rPr>
        <w:t xml:space="preserve"> astrophoto</w:t>
      </w:r>
      <w:r w:rsidRPr="00C84D30">
        <w:rPr>
          <w:rFonts w:ascii="Calibri" w:hAnsi="Calibri"/>
          <w:rPrChange w:id="228" w:author="Cuddeback, Leah M" w:date="2020-09-05T01:01:00Z">
            <w:rPr/>
          </w:rPrChange>
        </w:rPr>
        <w:t xml:space="preserve">phers in our region, and many more people who would love to learn this rewarding craft. Work with a skilled astrophotagpher to create a class online – folks can tune in and improve their skills from their back yards. </w:t>
      </w:r>
    </w:p>
    <w:p w14:paraId="34F4E896" w14:textId="08AFAF19" w:rsidR="00D266E8" w:rsidRPr="00C84D30" w:rsidRDefault="008822E7" w:rsidP="00D266E8">
      <w:pPr>
        <w:pStyle w:val="Heading4"/>
        <w:keepNext w:val="0"/>
        <w:keepLines w:val="0"/>
        <w:spacing w:before="240" w:after="40"/>
        <w:rPr>
          <w:rFonts w:ascii="Calibri" w:hAnsi="Calibri"/>
          <w:color w:val="000000"/>
          <w:sz w:val="22"/>
          <w:szCs w:val="22"/>
          <w:rPrChange w:id="229" w:author="Cuddeback, Leah M" w:date="2020-09-05T01:01:00Z">
            <w:rPr>
              <w:color w:val="000000"/>
              <w:sz w:val="22"/>
              <w:szCs w:val="22"/>
            </w:rPr>
          </w:rPrChange>
        </w:rPr>
      </w:pPr>
      <w:r w:rsidRPr="00C84D30">
        <w:rPr>
          <w:rFonts w:ascii="Calibri" w:hAnsi="Calibri"/>
          <w:b/>
          <w:color w:val="1155CC"/>
          <w:sz w:val="22"/>
          <w:szCs w:val="22"/>
          <w:rPrChange w:id="230" w:author="Cuddeback, Leah M" w:date="2020-09-05T01:01:00Z">
            <w:rPr>
              <w:b/>
              <w:color w:val="1155CC"/>
              <w:sz w:val="22"/>
              <w:szCs w:val="22"/>
            </w:rPr>
          </w:rPrChange>
        </w:rPr>
        <w:t>Story T</w:t>
      </w:r>
      <w:r w:rsidR="0006596D" w:rsidRPr="00C84D30">
        <w:rPr>
          <w:rFonts w:ascii="Calibri" w:hAnsi="Calibri"/>
          <w:b/>
          <w:color w:val="1155CC"/>
          <w:sz w:val="22"/>
          <w:szCs w:val="22"/>
          <w:rPrChange w:id="231" w:author="Cuddeback, Leah M" w:date="2020-09-05T01:01:00Z">
            <w:rPr>
              <w:b/>
              <w:color w:val="1155CC"/>
              <w:sz w:val="22"/>
              <w:szCs w:val="22"/>
            </w:rPr>
          </w:rPrChange>
        </w:rPr>
        <w:t>ime for</w:t>
      </w:r>
      <w:r w:rsidRPr="00C84D30">
        <w:rPr>
          <w:rFonts w:ascii="Calibri" w:hAnsi="Calibri"/>
          <w:b/>
          <w:color w:val="1155CC"/>
          <w:sz w:val="22"/>
          <w:szCs w:val="22"/>
          <w:rPrChange w:id="232" w:author="Cuddeback, Leah M" w:date="2020-09-05T01:01:00Z">
            <w:rPr>
              <w:b/>
              <w:color w:val="1155CC"/>
              <w:sz w:val="22"/>
              <w:szCs w:val="22"/>
            </w:rPr>
          </w:rPrChange>
        </w:rPr>
        <w:t xml:space="preserve"> K</w:t>
      </w:r>
      <w:r w:rsidR="00D266E8" w:rsidRPr="00C84D30">
        <w:rPr>
          <w:rFonts w:ascii="Calibri" w:hAnsi="Calibri"/>
          <w:b/>
          <w:color w:val="1155CC"/>
          <w:sz w:val="22"/>
          <w:szCs w:val="22"/>
          <w:rPrChange w:id="233" w:author="Cuddeback, Leah M" w:date="2020-09-05T01:01:00Z">
            <w:rPr>
              <w:b/>
              <w:color w:val="1155CC"/>
              <w:sz w:val="22"/>
              <w:szCs w:val="22"/>
            </w:rPr>
          </w:rPrChange>
        </w:rPr>
        <w:t>ids</w:t>
      </w:r>
    </w:p>
    <w:p w14:paraId="328B899A" w14:textId="1546AE2A" w:rsidR="00D266E8" w:rsidRPr="00C84D30" w:rsidRDefault="00D266E8" w:rsidP="00D266E8">
      <w:pPr>
        <w:pStyle w:val="Normal1"/>
        <w:spacing w:before="240" w:after="240"/>
        <w:rPr>
          <w:rFonts w:ascii="Calibri" w:hAnsi="Calibri"/>
          <w:rPrChange w:id="234" w:author="Cuddeback, Leah M" w:date="2020-09-05T01:01:00Z">
            <w:rPr/>
          </w:rPrChange>
        </w:rPr>
      </w:pPr>
      <w:r w:rsidRPr="00C84D30">
        <w:rPr>
          <w:rFonts w:ascii="Calibri" w:hAnsi="Calibri"/>
          <w:rPrChange w:id="235" w:author="Cuddeback, Leah M" w:date="2020-09-05T01:01:00Z">
            <w:rPr/>
          </w:rPrChange>
        </w:rPr>
        <w:t xml:space="preserve">Invite kids and families to listen to a bedtime story about the night sky using Facebook live or other online platforms. Suggested books: </w:t>
      </w:r>
      <w:r w:rsidR="002D10B3" w:rsidRPr="00C84D30">
        <w:rPr>
          <w:rFonts w:ascii="Calibri" w:hAnsi="Calibri"/>
          <w:rPrChange w:id="236" w:author="Cuddeback, Leah M" w:date="2020-09-05T01:01:00Z">
            <w:rPr/>
          </w:rPrChange>
        </w:rPr>
        <w:fldChar w:fldCharType="begin"/>
      </w:r>
      <w:r w:rsidR="002D10B3" w:rsidRPr="00C84D30">
        <w:rPr>
          <w:rFonts w:ascii="Calibri" w:hAnsi="Calibri"/>
          <w:rPrChange w:id="237" w:author="Cuddeback, Leah M" w:date="2020-09-05T01:01:00Z">
            <w:rPr/>
          </w:rPrChange>
        </w:rPr>
        <w:instrText xml:space="preserve"> HYPERLINK "https://www.starryskyaustin.com/childrens-book-project/" \h </w:instrText>
      </w:r>
      <w:r w:rsidR="002D10B3" w:rsidRPr="00C84D30">
        <w:rPr>
          <w:rFonts w:ascii="Calibri" w:hAnsi="Calibri"/>
          <w:rPrChange w:id="238" w:author="Cuddeback, Leah M" w:date="2020-09-05T01:01:00Z">
            <w:rPr/>
          </w:rPrChange>
        </w:rPr>
        <w:fldChar w:fldCharType="separate"/>
      </w:r>
      <w:r w:rsidRPr="00C84D30">
        <w:rPr>
          <w:rFonts w:ascii="Calibri" w:hAnsi="Calibri"/>
          <w:color w:val="1155CC"/>
          <w:u w:val="single"/>
          <w:rPrChange w:id="239" w:author="Cuddeback, Leah M" w:date="2020-09-05T01:01:00Z">
            <w:rPr>
              <w:color w:val="1155CC"/>
              <w:u w:val="single"/>
            </w:rPr>
          </w:rPrChange>
        </w:rPr>
        <w:t xml:space="preserve">“Cassandra and the Night Sky” by </w:t>
      </w:r>
      <w:r w:rsidR="00D67EC8" w:rsidRPr="00C84D30">
        <w:rPr>
          <w:rFonts w:ascii="Calibri" w:hAnsi="Calibri"/>
          <w:color w:val="1155CC"/>
          <w:u w:val="single"/>
          <w:rPrChange w:id="240" w:author="Cuddeback, Leah M" w:date="2020-09-05T01:01:00Z">
            <w:rPr>
              <w:color w:val="1155CC"/>
              <w:u w:val="single"/>
            </w:rPr>
          </w:rPrChange>
        </w:rPr>
        <w:t xml:space="preserve">the Hill Country’s own </w:t>
      </w:r>
      <w:r w:rsidRPr="00C84D30">
        <w:rPr>
          <w:rFonts w:ascii="Calibri" w:hAnsi="Calibri"/>
          <w:color w:val="1155CC"/>
          <w:u w:val="single"/>
          <w:rPrChange w:id="241" w:author="Cuddeback, Leah M" w:date="2020-09-05T01:01:00Z">
            <w:rPr>
              <w:color w:val="1155CC"/>
              <w:u w:val="single"/>
            </w:rPr>
          </w:rPrChange>
        </w:rPr>
        <w:t>Amy Jackson,</w:t>
      </w:r>
      <w:r w:rsidR="002D10B3" w:rsidRPr="00C84D30">
        <w:rPr>
          <w:rFonts w:ascii="Calibri" w:hAnsi="Calibri"/>
          <w:color w:val="1155CC"/>
          <w:u w:val="single"/>
          <w:rPrChange w:id="242" w:author="Cuddeback, Leah M" w:date="2020-09-05T01:01:00Z">
            <w:rPr>
              <w:color w:val="1155CC"/>
              <w:u w:val="single"/>
            </w:rPr>
          </w:rPrChange>
        </w:rPr>
        <w:fldChar w:fldCharType="end"/>
      </w:r>
      <w:r w:rsidRPr="00C84D30">
        <w:rPr>
          <w:rFonts w:ascii="Calibri" w:hAnsi="Calibri"/>
          <w:rPrChange w:id="243" w:author="Cuddeback, Leah M" w:date="2020-09-05T01:01:00Z">
            <w:rPr/>
          </w:rPrChange>
        </w:rPr>
        <w:t xml:space="preserve"> </w:t>
      </w:r>
      <w:r w:rsidR="002D10B3" w:rsidRPr="00C84D30">
        <w:rPr>
          <w:rFonts w:ascii="Calibri" w:hAnsi="Calibri"/>
          <w:rPrChange w:id="244" w:author="Cuddeback, Leah M" w:date="2020-09-05T01:01:00Z">
            <w:rPr/>
          </w:rPrChange>
        </w:rPr>
        <w:fldChar w:fldCharType="begin"/>
      </w:r>
      <w:r w:rsidR="002D10B3" w:rsidRPr="00C84D30">
        <w:rPr>
          <w:rFonts w:ascii="Calibri" w:hAnsi="Calibri"/>
          <w:rPrChange w:id="245" w:author="Cuddeback, Leah M" w:date="2020-09-05T01:01:00Z">
            <w:rPr/>
          </w:rPrChange>
        </w:rPr>
        <w:instrText xml:space="preserve"> HYPERLINK "https://www.amazon.com/There-Once-Was-Full-Stars/dp/1931559376/ref=sr_1_1?dchild=1&amp;keywords=there+was+once+a+sky+full+of+stars&amp;qid=1595084260&amp;s=books&amp;sr=1-1" \h </w:instrText>
      </w:r>
      <w:r w:rsidR="002D10B3" w:rsidRPr="00C84D30">
        <w:rPr>
          <w:rFonts w:ascii="Calibri" w:hAnsi="Calibri"/>
          <w:rPrChange w:id="246" w:author="Cuddeback, Leah M" w:date="2020-09-05T01:01:00Z">
            <w:rPr/>
          </w:rPrChange>
        </w:rPr>
        <w:fldChar w:fldCharType="separate"/>
      </w:r>
      <w:r w:rsidRPr="00C84D30">
        <w:rPr>
          <w:rFonts w:ascii="Calibri" w:hAnsi="Calibri"/>
          <w:color w:val="1155CC"/>
          <w:u w:val="single"/>
          <w:rPrChange w:id="247" w:author="Cuddeback, Leah M" w:date="2020-09-05T01:01:00Z">
            <w:rPr>
              <w:color w:val="1155CC"/>
              <w:u w:val="single"/>
            </w:rPr>
          </w:rPrChange>
        </w:rPr>
        <w:t>“There Once was a Sky Full of Stars”</w:t>
      </w:r>
      <w:r w:rsidR="002D10B3" w:rsidRPr="00C84D30">
        <w:rPr>
          <w:rFonts w:ascii="Calibri" w:hAnsi="Calibri"/>
          <w:color w:val="1155CC"/>
          <w:u w:val="single"/>
          <w:rPrChange w:id="248" w:author="Cuddeback, Leah M" w:date="2020-09-05T01:01:00Z">
            <w:rPr>
              <w:color w:val="1155CC"/>
              <w:u w:val="single"/>
            </w:rPr>
          </w:rPrChange>
        </w:rPr>
        <w:fldChar w:fldCharType="end"/>
      </w:r>
      <w:r w:rsidRPr="00C84D30">
        <w:rPr>
          <w:rFonts w:ascii="Calibri" w:hAnsi="Calibri"/>
          <w:rPrChange w:id="249" w:author="Cuddeback, Leah M" w:date="2020-09-05T01:01:00Z">
            <w:rPr/>
          </w:rPrChange>
        </w:rPr>
        <w:t xml:space="preserve"> by Bob </w:t>
      </w:r>
      <w:proofErr w:type="spellStart"/>
      <w:r w:rsidRPr="00C84D30">
        <w:rPr>
          <w:rFonts w:ascii="Calibri" w:hAnsi="Calibri"/>
          <w:rPrChange w:id="250" w:author="Cuddeback, Leah M" w:date="2020-09-05T01:01:00Z">
            <w:rPr/>
          </w:rPrChange>
        </w:rPr>
        <w:t>Crelin</w:t>
      </w:r>
      <w:proofErr w:type="spellEnd"/>
      <w:r w:rsidRPr="00C84D30">
        <w:rPr>
          <w:rFonts w:ascii="Calibri" w:hAnsi="Calibri"/>
          <w:rPrChange w:id="251" w:author="Cuddeback, Leah M" w:date="2020-09-05T01:01:00Z">
            <w:rPr/>
          </w:rPrChange>
        </w:rPr>
        <w:t xml:space="preserve">, </w:t>
      </w:r>
      <w:r w:rsidR="002D10B3" w:rsidRPr="00C84D30">
        <w:rPr>
          <w:rFonts w:ascii="Calibri" w:hAnsi="Calibri"/>
          <w:rPrChange w:id="252" w:author="Cuddeback, Leah M" w:date="2020-09-05T01:01:00Z">
            <w:rPr/>
          </w:rPrChange>
        </w:rPr>
        <w:fldChar w:fldCharType="begin"/>
      </w:r>
      <w:r w:rsidR="002D10B3" w:rsidRPr="00C84D30">
        <w:rPr>
          <w:rFonts w:ascii="Calibri" w:hAnsi="Calibri"/>
          <w:rPrChange w:id="253" w:author="Cuddeback, Leah M" w:date="2020-09-05T01:01:00Z">
            <w:rPr/>
          </w:rPrChange>
        </w:rPr>
        <w:instrText xml:space="preserve"> HYPERLINK "https://www.amazon.com/Good-Night-Sky-Childrens-Bedtime/dp/1794127240" \h </w:instrText>
      </w:r>
      <w:r w:rsidR="002D10B3" w:rsidRPr="00C84D30">
        <w:rPr>
          <w:rFonts w:ascii="Calibri" w:hAnsi="Calibri"/>
          <w:rPrChange w:id="254" w:author="Cuddeback, Leah M" w:date="2020-09-05T01:01:00Z">
            <w:rPr/>
          </w:rPrChange>
        </w:rPr>
        <w:fldChar w:fldCharType="separate"/>
      </w:r>
      <w:r w:rsidRPr="00C84D30">
        <w:rPr>
          <w:rFonts w:ascii="Calibri" w:hAnsi="Calibri"/>
          <w:color w:val="1155CC"/>
          <w:u w:val="single"/>
          <w:rPrChange w:id="255" w:author="Cuddeback, Leah M" w:date="2020-09-05T01:01:00Z">
            <w:rPr>
              <w:color w:val="1155CC"/>
              <w:u w:val="single"/>
            </w:rPr>
          </w:rPrChange>
        </w:rPr>
        <w:t>“Good Night Sky: A Children’s Bedtime Story”</w:t>
      </w:r>
      <w:r w:rsidR="002D10B3" w:rsidRPr="00C84D30">
        <w:rPr>
          <w:rFonts w:ascii="Calibri" w:hAnsi="Calibri"/>
          <w:color w:val="1155CC"/>
          <w:u w:val="single"/>
          <w:rPrChange w:id="256" w:author="Cuddeback, Leah M" w:date="2020-09-05T01:01:00Z">
            <w:rPr>
              <w:color w:val="1155CC"/>
              <w:u w:val="single"/>
            </w:rPr>
          </w:rPrChange>
        </w:rPr>
        <w:fldChar w:fldCharType="end"/>
      </w:r>
      <w:r w:rsidRPr="00C84D30">
        <w:rPr>
          <w:rFonts w:ascii="Calibri" w:hAnsi="Calibri"/>
          <w:rPrChange w:id="257" w:author="Cuddeback, Leah M" w:date="2020-09-05T01:01:00Z">
            <w:rPr/>
          </w:rPrChange>
        </w:rPr>
        <w:t xml:space="preserve"> by E.M. Makins. </w:t>
      </w:r>
    </w:p>
    <w:p w14:paraId="00F2C56D" w14:textId="3856F683" w:rsidR="0066333E" w:rsidRPr="00C84D30" w:rsidRDefault="00645E3E" w:rsidP="0066333E">
      <w:pPr>
        <w:pStyle w:val="Heading4"/>
        <w:keepNext w:val="0"/>
        <w:keepLines w:val="0"/>
        <w:spacing w:before="240" w:after="40"/>
        <w:rPr>
          <w:rFonts w:ascii="Calibri" w:hAnsi="Calibri"/>
          <w:b/>
          <w:color w:val="1155CC"/>
          <w:sz w:val="22"/>
          <w:szCs w:val="22"/>
          <w:rPrChange w:id="258" w:author="Cuddeback, Leah M" w:date="2020-09-05T01:01:00Z">
            <w:rPr>
              <w:b/>
              <w:color w:val="1155CC"/>
              <w:sz w:val="22"/>
              <w:szCs w:val="22"/>
            </w:rPr>
          </w:rPrChange>
        </w:rPr>
      </w:pPr>
      <w:r w:rsidRPr="00C84D30">
        <w:rPr>
          <w:rFonts w:ascii="Calibri" w:hAnsi="Calibri"/>
          <w:b/>
          <w:color w:val="1155CC"/>
          <w:sz w:val="22"/>
          <w:szCs w:val="22"/>
          <w:rPrChange w:id="259" w:author="Cuddeback, Leah M" w:date="2020-09-05T01:01:00Z">
            <w:rPr>
              <w:b/>
              <w:color w:val="1155CC"/>
              <w:sz w:val="22"/>
              <w:szCs w:val="22"/>
            </w:rPr>
          </w:rPrChange>
        </w:rPr>
        <w:t xml:space="preserve">Expert Interview or </w:t>
      </w:r>
      <w:r w:rsidR="0066333E" w:rsidRPr="00C84D30">
        <w:rPr>
          <w:rFonts w:ascii="Calibri" w:hAnsi="Calibri"/>
          <w:b/>
          <w:color w:val="1155CC"/>
          <w:sz w:val="22"/>
          <w:szCs w:val="22"/>
          <w:rPrChange w:id="260" w:author="Cuddeback, Leah M" w:date="2020-09-05T01:01:00Z">
            <w:rPr>
              <w:b/>
              <w:color w:val="1155CC"/>
              <w:sz w:val="22"/>
              <w:szCs w:val="22"/>
            </w:rPr>
          </w:rPrChange>
        </w:rPr>
        <w:t>Panel Discussion</w:t>
      </w:r>
      <w:r w:rsidRPr="00C84D30">
        <w:rPr>
          <w:rFonts w:ascii="Calibri" w:hAnsi="Calibri"/>
          <w:b/>
          <w:color w:val="1155CC"/>
          <w:sz w:val="22"/>
          <w:szCs w:val="22"/>
          <w:rPrChange w:id="261" w:author="Cuddeback, Leah M" w:date="2020-09-05T01:01:00Z">
            <w:rPr>
              <w:b/>
              <w:color w:val="1155CC"/>
              <w:sz w:val="22"/>
              <w:szCs w:val="22"/>
            </w:rPr>
          </w:rPrChange>
        </w:rPr>
        <w:t>:</w:t>
      </w:r>
    </w:p>
    <w:p w14:paraId="61870B53" w14:textId="15E79F98" w:rsidR="00823899" w:rsidRPr="00C84D30" w:rsidRDefault="0066333E" w:rsidP="0066333E">
      <w:pPr>
        <w:pStyle w:val="Normal1"/>
        <w:spacing w:before="240" w:after="240"/>
        <w:rPr>
          <w:rFonts w:ascii="Calibri" w:hAnsi="Calibri"/>
          <w:rPrChange w:id="262" w:author="Cuddeback, Leah M" w:date="2020-09-05T01:01:00Z">
            <w:rPr/>
          </w:rPrChange>
        </w:rPr>
      </w:pPr>
      <w:r w:rsidRPr="00C84D30">
        <w:rPr>
          <w:rFonts w:ascii="Calibri" w:hAnsi="Calibri"/>
          <w:rPrChange w:id="263" w:author="Cuddeback, Leah M" w:date="2020-09-05T01:01:00Z">
            <w:rPr/>
          </w:rPrChange>
        </w:rPr>
        <w:t>HCA can help you identify and connect with the experts needed to create an educational talk or panel for your event</w:t>
      </w:r>
      <w:r w:rsidR="00645E3E" w:rsidRPr="00C84D30">
        <w:rPr>
          <w:rFonts w:ascii="Calibri" w:hAnsi="Calibri"/>
          <w:rPrChange w:id="264" w:author="Cuddeback, Leah M" w:date="2020-09-05T01:01:00Z">
            <w:rPr/>
          </w:rPrChange>
        </w:rPr>
        <w:t>. Subjects could include astronomy, the impacts of light pollution on noncturnal wildlife in Texas, the value of astrotourism to our communities, or the 2024 solar eclipse coming to our region.</w:t>
      </w:r>
      <w:r w:rsidRPr="00C84D30">
        <w:rPr>
          <w:rFonts w:ascii="Calibri" w:hAnsi="Calibri"/>
          <w:rPrChange w:id="265" w:author="Cuddeback, Leah M" w:date="2020-09-05T01:01:00Z">
            <w:rPr/>
          </w:rPrChange>
        </w:rPr>
        <w:t xml:space="preserve"> </w:t>
      </w:r>
    </w:p>
    <w:p w14:paraId="7F490E7F" w14:textId="77777777" w:rsidR="00C546DE" w:rsidRPr="00C84D30" w:rsidRDefault="00C546DE" w:rsidP="0066333E">
      <w:pPr>
        <w:pStyle w:val="Normal1"/>
        <w:spacing w:before="240" w:after="240"/>
        <w:rPr>
          <w:rFonts w:ascii="Calibri" w:hAnsi="Calibri"/>
          <w:rPrChange w:id="266" w:author="Cuddeback, Leah M" w:date="2020-09-05T01:01:00Z">
            <w:rPr/>
          </w:rPrChange>
        </w:rPr>
      </w:pPr>
    </w:p>
    <w:p w14:paraId="3349DAC9" w14:textId="5A6F878F" w:rsidR="00645E3E" w:rsidRPr="00C84D30" w:rsidRDefault="008822E7" w:rsidP="00645E3E">
      <w:pPr>
        <w:pStyle w:val="Heading4"/>
        <w:keepNext w:val="0"/>
        <w:keepLines w:val="0"/>
        <w:spacing w:before="240" w:after="40"/>
        <w:rPr>
          <w:rFonts w:ascii="Calibri" w:hAnsi="Calibri"/>
          <w:b/>
          <w:color w:val="1155CC"/>
          <w:sz w:val="22"/>
          <w:szCs w:val="22"/>
          <w:rPrChange w:id="267" w:author="Cuddeback, Leah M" w:date="2020-09-05T01:01:00Z">
            <w:rPr>
              <w:b/>
              <w:color w:val="1155CC"/>
              <w:sz w:val="22"/>
              <w:szCs w:val="22"/>
            </w:rPr>
          </w:rPrChange>
        </w:rPr>
      </w:pPr>
      <w:r w:rsidRPr="00C84D30">
        <w:rPr>
          <w:rFonts w:ascii="Calibri" w:hAnsi="Calibri"/>
          <w:b/>
          <w:color w:val="1155CC"/>
          <w:sz w:val="22"/>
          <w:szCs w:val="22"/>
          <w:rPrChange w:id="268" w:author="Cuddeback, Leah M" w:date="2020-09-05T01:01:00Z">
            <w:rPr>
              <w:b/>
              <w:color w:val="1155CC"/>
              <w:sz w:val="22"/>
              <w:szCs w:val="22"/>
            </w:rPr>
          </w:rPrChange>
        </w:rPr>
        <w:t>Make a Night Skies Presentation to City C</w:t>
      </w:r>
      <w:r w:rsidR="00645E3E" w:rsidRPr="00C84D30">
        <w:rPr>
          <w:rFonts w:ascii="Calibri" w:hAnsi="Calibri"/>
          <w:b/>
          <w:color w:val="1155CC"/>
          <w:sz w:val="22"/>
          <w:szCs w:val="22"/>
          <w:rPrChange w:id="269" w:author="Cuddeback, Leah M" w:date="2020-09-05T01:01:00Z">
            <w:rPr>
              <w:b/>
              <w:color w:val="1155CC"/>
              <w:sz w:val="22"/>
              <w:szCs w:val="22"/>
            </w:rPr>
          </w:rPrChange>
        </w:rPr>
        <w:t xml:space="preserve">ouncil </w:t>
      </w:r>
      <w:r w:rsidRPr="00C84D30">
        <w:rPr>
          <w:rFonts w:ascii="Calibri" w:hAnsi="Calibri"/>
          <w:b/>
          <w:color w:val="1155CC"/>
          <w:sz w:val="22"/>
          <w:szCs w:val="22"/>
          <w:rPrChange w:id="270" w:author="Cuddeback, Leah M" w:date="2020-09-05T01:01:00Z">
            <w:rPr>
              <w:b/>
              <w:color w:val="1155CC"/>
              <w:sz w:val="22"/>
              <w:szCs w:val="22"/>
            </w:rPr>
          </w:rPrChange>
        </w:rPr>
        <w:t>or Other Community L</w:t>
      </w:r>
      <w:r w:rsidR="0006596D" w:rsidRPr="00C84D30">
        <w:rPr>
          <w:rFonts w:ascii="Calibri" w:hAnsi="Calibri"/>
          <w:b/>
          <w:color w:val="1155CC"/>
          <w:sz w:val="22"/>
          <w:szCs w:val="22"/>
          <w:rPrChange w:id="271" w:author="Cuddeback, Leah M" w:date="2020-09-05T01:01:00Z">
            <w:rPr>
              <w:b/>
              <w:color w:val="1155CC"/>
              <w:sz w:val="22"/>
              <w:szCs w:val="22"/>
            </w:rPr>
          </w:rPrChange>
        </w:rPr>
        <w:t>eaders</w:t>
      </w:r>
    </w:p>
    <w:p w14:paraId="14CA5356" w14:textId="77777777" w:rsidR="00823899" w:rsidRPr="00C84D30" w:rsidRDefault="00823899" w:rsidP="00041667">
      <w:pPr>
        <w:pStyle w:val="Normal1"/>
        <w:rPr>
          <w:rFonts w:ascii="Calibri" w:hAnsi="Calibri"/>
          <w:rPrChange w:id="272" w:author="Cuddeback, Leah M" w:date="2020-09-05T01:01:00Z">
            <w:rPr/>
          </w:rPrChange>
        </w:rPr>
      </w:pPr>
    </w:p>
    <w:p w14:paraId="769EFC73" w14:textId="6BB85CE9" w:rsidR="00823899" w:rsidRPr="00C84D30" w:rsidRDefault="00645E3E" w:rsidP="00041667">
      <w:pPr>
        <w:pStyle w:val="Normal1"/>
        <w:rPr>
          <w:rFonts w:ascii="Calibri" w:hAnsi="Calibri"/>
          <w:b/>
          <w:color w:val="1155CC"/>
          <w:u w:val="single"/>
          <w:rPrChange w:id="273" w:author="Cuddeback, Leah M" w:date="2020-09-05T01:01:00Z">
            <w:rPr>
              <w:b/>
              <w:color w:val="1155CC"/>
              <w:u w:val="single"/>
            </w:rPr>
          </w:rPrChange>
        </w:rPr>
      </w:pPr>
      <w:r w:rsidRPr="00C84D30">
        <w:rPr>
          <w:rFonts w:ascii="Calibri" w:hAnsi="Calibri"/>
          <w:rPrChange w:id="274" w:author="Cuddeback, Leah M" w:date="2020-09-05T01:01:00Z">
            <w:rPr/>
          </w:rPrChange>
        </w:rPr>
        <w:t xml:space="preserve">We can help </w:t>
      </w:r>
      <w:r w:rsidR="0006596D" w:rsidRPr="00C84D30">
        <w:rPr>
          <w:rFonts w:ascii="Calibri" w:hAnsi="Calibri"/>
          <w:rPrChange w:id="275" w:author="Cuddeback, Leah M" w:date="2020-09-05T01:01:00Z">
            <w:rPr/>
          </w:rPrChange>
        </w:rPr>
        <w:t xml:space="preserve">you arrange to give a presentation on night skies preservation and its </w:t>
      </w:r>
      <w:r w:rsidR="00D67EC8" w:rsidRPr="00C84D30">
        <w:rPr>
          <w:rFonts w:ascii="Calibri" w:hAnsi="Calibri"/>
          <w:rPrChange w:id="276" w:author="Cuddeback, Leah M" w:date="2020-09-05T01:01:00Z">
            <w:rPr/>
          </w:rPrChange>
        </w:rPr>
        <w:t>many benefits</w:t>
      </w:r>
      <w:r w:rsidR="0006596D" w:rsidRPr="00C84D30">
        <w:rPr>
          <w:rFonts w:ascii="Calibri" w:hAnsi="Calibri"/>
          <w:rPrChange w:id="277" w:author="Cuddeback, Leah M" w:date="2020-09-05T01:01:00Z">
            <w:rPr/>
          </w:rPrChange>
        </w:rPr>
        <w:t xml:space="preserve"> to your </w:t>
      </w:r>
      <w:r w:rsidR="00D67EC8" w:rsidRPr="00C84D30">
        <w:rPr>
          <w:rFonts w:ascii="Calibri" w:hAnsi="Calibri"/>
          <w:rPrChange w:id="278" w:author="Cuddeback, Leah M" w:date="2020-09-05T01:01:00Z">
            <w:rPr/>
          </w:rPrChange>
        </w:rPr>
        <w:t xml:space="preserve">community’s </w:t>
      </w:r>
      <w:r w:rsidR="0006596D" w:rsidRPr="00C84D30">
        <w:rPr>
          <w:rFonts w:ascii="Calibri" w:hAnsi="Calibri"/>
          <w:rPrChange w:id="279" w:author="Cuddeback, Leah M" w:date="2020-09-05T01:01:00Z">
            <w:rPr/>
          </w:rPrChange>
        </w:rPr>
        <w:t>city council, school</w:t>
      </w:r>
      <w:r w:rsidR="00D67EC8" w:rsidRPr="00C84D30">
        <w:rPr>
          <w:rFonts w:ascii="Calibri" w:hAnsi="Calibri"/>
          <w:rPrChange w:id="280" w:author="Cuddeback, Leah M" w:date="2020-09-05T01:01:00Z">
            <w:rPr/>
          </w:rPrChange>
        </w:rPr>
        <w:t xml:space="preserve"> board, commissioners court, </w:t>
      </w:r>
      <w:r w:rsidR="0006596D" w:rsidRPr="00C84D30">
        <w:rPr>
          <w:rFonts w:ascii="Calibri" w:hAnsi="Calibri"/>
          <w:rPrChange w:id="281" w:author="Cuddeback, Leah M" w:date="2020-09-05T01:01:00Z">
            <w:rPr/>
          </w:rPrChange>
        </w:rPr>
        <w:t>chamber of commerce</w:t>
      </w:r>
      <w:r w:rsidR="00D67EC8" w:rsidRPr="00C84D30">
        <w:rPr>
          <w:rFonts w:ascii="Calibri" w:hAnsi="Calibri"/>
          <w:rPrChange w:id="282" w:author="Cuddeback, Leah M" w:date="2020-09-05T01:01:00Z">
            <w:rPr/>
          </w:rPrChange>
        </w:rPr>
        <w:t>, civic clubs, religious groups, or students</w:t>
      </w:r>
      <w:r w:rsidR="0006596D" w:rsidRPr="00C84D30">
        <w:rPr>
          <w:rFonts w:ascii="Calibri" w:hAnsi="Calibri"/>
          <w:rPrChange w:id="283" w:author="Cuddeback, Leah M" w:date="2020-09-05T01:01:00Z">
            <w:rPr/>
          </w:rPrChange>
        </w:rPr>
        <w:t xml:space="preserve">. If you don’t feel qualified to give such a presentation, we can connect you to </w:t>
      </w:r>
      <w:del w:id="284" w:author="Cuddeback, Leah M" w:date="2020-09-05T00:44:00Z">
        <w:r w:rsidR="0006596D" w:rsidRPr="00C84D30" w:rsidDel="0010368D">
          <w:rPr>
            <w:rFonts w:ascii="Calibri" w:hAnsi="Calibri"/>
            <w:rPrChange w:id="285" w:author="Cuddeback, Leah M" w:date="2020-09-05T01:01:00Z">
              <w:rPr/>
            </w:rPrChange>
          </w:rPr>
          <w:delText>someone qualified, as well.</w:delText>
        </w:r>
      </w:del>
      <w:ins w:id="286" w:author="Cuddeback, Leah M" w:date="2020-09-05T00:44:00Z">
        <w:r w:rsidR="0010368D" w:rsidRPr="00C84D30">
          <w:rPr>
            <w:rFonts w:ascii="Calibri" w:hAnsi="Calibri"/>
            <w:rPrChange w:id="287" w:author="Cuddeback, Leah M" w:date="2020-09-05T01:01:00Z">
              <w:rPr/>
            </w:rPrChange>
          </w:rPr>
          <w:t>the right folks.</w:t>
        </w:r>
      </w:ins>
    </w:p>
    <w:p w14:paraId="08AFD48E" w14:textId="77C056CB" w:rsidR="001F690B" w:rsidRPr="00C84D30" w:rsidRDefault="001F690B" w:rsidP="00041667">
      <w:pPr>
        <w:pStyle w:val="Normal1"/>
        <w:pBdr>
          <w:bottom w:val="single" w:sz="12" w:space="1" w:color="auto"/>
        </w:pBdr>
        <w:spacing w:before="240" w:after="240"/>
        <w:rPr>
          <w:rFonts w:ascii="Calibri" w:hAnsi="Calibri"/>
          <w:i/>
          <w:rPrChange w:id="288" w:author="Cuddeback, Leah M" w:date="2020-09-05T01:01:00Z">
            <w:rPr>
              <w:i/>
            </w:rPr>
          </w:rPrChange>
        </w:rPr>
      </w:pPr>
      <w:r w:rsidRPr="00C84D30">
        <w:rPr>
          <w:rFonts w:ascii="Calibri" w:hAnsi="Calibri"/>
          <w:i/>
          <w:rPrChange w:id="289" w:author="Cuddeback, Leah M" w:date="2020-09-05T01:01:00Z">
            <w:rPr>
              <w:i/>
            </w:rPr>
          </w:rPrChange>
        </w:rPr>
        <w:t xml:space="preserve">For all of these events and contests, please </w:t>
      </w:r>
      <w:ins w:id="290" w:author="Cuddeback, Leah M" w:date="2020-09-05T00:45:00Z">
        <w:r w:rsidR="00D47BC2" w:rsidRPr="00C84D30">
          <w:rPr>
            <w:rFonts w:ascii="Calibri" w:hAnsi="Calibri"/>
            <w:i/>
            <w:rPrChange w:id="291" w:author="Cuddeback, Leah M" w:date="2020-09-05T01:01:00Z">
              <w:rPr>
                <w:i/>
              </w:rPr>
            </w:rPrChange>
          </w:rPr>
          <w:t>tag</w:t>
        </w:r>
      </w:ins>
      <w:del w:id="292" w:author="Cuddeback, Leah M" w:date="2020-09-05T00:45:00Z">
        <w:r w:rsidRPr="00C84D30" w:rsidDel="00D47BC2">
          <w:rPr>
            <w:rFonts w:ascii="Calibri" w:hAnsi="Calibri"/>
            <w:i/>
            <w:rPrChange w:id="293" w:author="Cuddeback, Leah M" w:date="2020-09-05T01:01:00Z">
              <w:rPr>
                <w:i/>
              </w:rPr>
            </w:rPrChange>
          </w:rPr>
          <w:delText>use</w:delText>
        </w:r>
      </w:del>
      <w:r w:rsidRPr="00C84D30">
        <w:rPr>
          <w:rFonts w:ascii="Calibri" w:hAnsi="Calibri"/>
          <w:i/>
          <w:rPrChange w:id="294" w:author="Cuddeback, Leah M" w:date="2020-09-05T01:01:00Z">
            <w:rPr>
              <w:i/>
            </w:rPr>
          </w:rPrChange>
        </w:rPr>
        <w:t xml:space="preserve"> </w:t>
      </w:r>
      <w:r w:rsidRPr="00C84D30">
        <w:rPr>
          <w:rFonts w:ascii="Calibri" w:hAnsi="Calibri"/>
          <w:b/>
          <w:rPrChange w:id="295" w:author="Cuddeback, Leah M" w:date="2020-09-05T01:01:00Z">
            <w:rPr>
              <w:b/>
            </w:rPr>
          </w:rPrChange>
        </w:rPr>
        <w:t>#NightSkyMonth</w:t>
      </w:r>
      <w:r w:rsidRPr="00C84D30">
        <w:rPr>
          <w:rFonts w:ascii="Calibri" w:hAnsi="Calibri"/>
          <w:i/>
          <w:rPrChange w:id="296" w:author="Cuddeback, Leah M" w:date="2020-09-05T01:01:00Z">
            <w:rPr>
              <w:i/>
            </w:rPr>
          </w:rPrChange>
        </w:rPr>
        <w:t xml:space="preserve"> on social media so the Hill Country sees it!</w:t>
      </w:r>
    </w:p>
    <w:p w14:paraId="3D2948C9" w14:textId="77777777" w:rsidR="001F690B" w:rsidRPr="00C84D30" w:rsidRDefault="001F690B" w:rsidP="00041667">
      <w:pPr>
        <w:pStyle w:val="Normal1"/>
        <w:pBdr>
          <w:bottom w:val="single" w:sz="12" w:space="1" w:color="auto"/>
        </w:pBdr>
        <w:spacing w:before="240" w:after="240"/>
        <w:rPr>
          <w:rFonts w:ascii="Calibri" w:hAnsi="Calibri"/>
          <w:rPrChange w:id="297" w:author="Cuddeback, Leah M" w:date="2020-09-05T01:01:00Z">
            <w:rPr/>
          </w:rPrChange>
        </w:rPr>
      </w:pPr>
    </w:p>
    <w:p w14:paraId="413D1DB2" w14:textId="02D80144" w:rsidR="004E719B" w:rsidRPr="00C84D30" w:rsidRDefault="001F690B" w:rsidP="00041667">
      <w:pPr>
        <w:pStyle w:val="Normal1"/>
        <w:spacing w:before="240" w:after="240"/>
        <w:rPr>
          <w:rFonts w:ascii="Calibri" w:hAnsi="Calibri"/>
          <w:b/>
          <w:color w:val="4F81BD" w:themeColor="accent1"/>
          <w:sz w:val="28"/>
          <w:szCs w:val="28"/>
          <w:u w:val="single"/>
          <w:rPrChange w:id="298" w:author="Cuddeback, Leah M" w:date="2020-09-05T01:01:00Z">
            <w:rPr>
              <w:b/>
              <w:color w:val="4F81BD" w:themeColor="accent1"/>
              <w:sz w:val="28"/>
              <w:szCs w:val="28"/>
              <w:u w:val="single"/>
            </w:rPr>
          </w:rPrChange>
        </w:rPr>
      </w:pPr>
      <w:r w:rsidRPr="00C84D30">
        <w:rPr>
          <w:rFonts w:ascii="Calibri" w:hAnsi="Calibri"/>
          <w:rPrChange w:id="299" w:author="Cuddeback, Leah M" w:date="2020-09-05T01:01:00Z">
            <w:rPr/>
          </w:rPrChange>
        </w:rPr>
        <w:softHyphen/>
      </w:r>
      <w:r w:rsidRPr="00C84D30">
        <w:rPr>
          <w:rFonts w:ascii="Calibri" w:hAnsi="Calibri"/>
          <w:rPrChange w:id="300" w:author="Cuddeback, Leah M" w:date="2020-09-05T01:01:00Z">
            <w:rPr/>
          </w:rPrChange>
        </w:rPr>
        <w:softHyphen/>
      </w:r>
      <w:r w:rsidRPr="00C84D30">
        <w:rPr>
          <w:rFonts w:ascii="Calibri" w:hAnsi="Calibri"/>
          <w:rPrChange w:id="301" w:author="Cuddeback, Leah M" w:date="2020-09-05T01:01:00Z">
            <w:rPr/>
          </w:rPrChange>
        </w:rPr>
        <w:softHyphen/>
      </w:r>
      <w:r w:rsidRPr="00C84D30">
        <w:rPr>
          <w:rFonts w:ascii="Calibri" w:hAnsi="Calibri"/>
          <w:rPrChange w:id="302" w:author="Cuddeback, Leah M" w:date="2020-09-05T01:01:00Z">
            <w:rPr/>
          </w:rPrChange>
        </w:rPr>
        <w:softHyphen/>
      </w:r>
      <w:r w:rsidRPr="00C84D30">
        <w:rPr>
          <w:rFonts w:ascii="Calibri" w:hAnsi="Calibri"/>
          <w:rPrChange w:id="303" w:author="Cuddeback, Leah M" w:date="2020-09-05T01:01:00Z">
            <w:rPr/>
          </w:rPrChange>
        </w:rPr>
        <w:softHyphen/>
      </w:r>
      <w:r w:rsidRPr="00C84D30">
        <w:rPr>
          <w:rFonts w:ascii="Calibri" w:hAnsi="Calibri"/>
          <w:rPrChange w:id="304" w:author="Cuddeback, Leah M" w:date="2020-09-05T01:01:00Z">
            <w:rPr/>
          </w:rPrChange>
        </w:rPr>
        <w:softHyphen/>
      </w:r>
      <w:r w:rsidRPr="00C84D30">
        <w:rPr>
          <w:rFonts w:ascii="Calibri" w:hAnsi="Calibri"/>
          <w:rPrChange w:id="305" w:author="Cuddeback, Leah M" w:date="2020-09-05T01:01:00Z">
            <w:rPr/>
          </w:rPrChange>
        </w:rPr>
        <w:softHyphen/>
      </w:r>
      <w:r w:rsidRPr="00C84D30">
        <w:rPr>
          <w:rFonts w:ascii="Calibri" w:hAnsi="Calibri"/>
          <w:rPrChange w:id="306" w:author="Cuddeback, Leah M" w:date="2020-09-05T01:01:00Z">
            <w:rPr/>
          </w:rPrChange>
        </w:rPr>
        <w:softHyphen/>
      </w:r>
      <w:r w:rsidRPr="00C84D30">
        <w:rPr>
          <w:rFonts w:ascii="Calibri" w:hAnsi="Calibri"/>
          <w:rPrChange w:id="307" w:author="Cuddeback, Leah M" w:date="2020-09-05T01:01:00Z">
            <w:rPr/>
          </w:rPrChange>
        </w:rPr>
        <w:softHyphen/>
      </w:r>
      <w:r w:rsidRPr="00C84D30">
        <w:rPr>
          <w:rFonts w:ascii="Calibri" w:hAnsi="Calibri"/>
          <w:rPrChange w:id="308" w:author="Cuddeback, Leah M" w:date="2020-09-05T01:01:00Z">
            <w:rPr/>
          </w:rPrChange>
        </w:rPr>
        <w:softHyphen/>
      </w:r>
      <w:r w:rsidR="004E719B" w:rsidRPr="00C84D30">
        <w:rPr>
          <w:rFonts w:ascii="Calibri" w:hAnsi="Calibri"/>
          <w:b/>
          <w:color w:val="1155CC"/>
          <w:u w:val="single"/>
          <w:rPrChange w:id="309" w:author="Cuddeback, Leah M" w:date="2020-09-05T01:01:00Z">
            <w:rPr>
              <w:b/>
              <w:color w:val="1155CC"/>
              <w:u w:val="single"/>
            </w:rPr>
          </w:rPrChange>
        </w:rPr>
        <w:t xml:space="preserve">CONTEST IDEAS </w:t>
      </w:r>
    </w:p>
    <w:p w14:paraId="0E1DC9DD" w14:textId="2E20E9DE" w:rsidR="00041667" w:rsidRPr="00C84D30" w:rsidRDefault="00823899" w:rsidP="00041667">
      <w:pPr>
        <w:pStyle w:val="Normal1"/>
        <w:rPr>
          <w:rFonts w:ascii="Calibri" w:hAnsi="Calibri"/>
          <w:rPrChange w:id="310" w:author="Cuddeback, Leah M" w:date="2020-09-05T01:01:00Z">
            <w:rPr/>
          </w:rPrChange>
        </w:rPr>
      </w:pPr>
      <w:r w:rsidRPr="00C84D30">
        <w:rPr>
          <w:rFonts w:ascii="Calibri" w:hAnsi="Calibri"/>
          <w:i/>
          <w:rPrChange w:id="311" w:author="Cuddeback, Leah M" w:date="2020-09-05T01:01:00Z">
            <w:rPr>
              <w:i/>
            </w:rPr>
          </w:rPrChange>
        </w:rPr>
        <w:t>There are a few things you need to have in place to run a successful contest, including judges, evaluation criteria, and prizes (</w:t>
      </w:r>
      <w:r w:rsidR="00D67EC8" w:rsidRPr="00C84D30">
        <w:rPr>
          <w:rFonts w:ascii="Calibri" w:hAnsi="Calibri"/>
          <w:i/>
          <w:rPrChange w:id="312" w:author="Cuddeback, Leah M" w:date="2020-09-05T01:01:00Z">
            <w:rPr>
              <w:i/>
            </w:rPr>
          </w:rPrChange>
        </w:rPr>
        <w:t>even if they are tokens or gags</w:t>
      </w:r>
      <w:r w:rsidRPr="00C84D30">
        <w:rPr>
          <w:rFonts w:ascii="Calibri" w:hAnsi="Calibri"/>
          <w:i/>
          <w:rPrChange w:id="313" w:author="Cuddeback, Leah M" w:date="2020-09-05T01:01:00Z">
            <w:rPr>
              <w:i/>
            </w:rPr>
          </w:rPrChange>
        </w:rPr>
        <w:t xml:space="preserve">). The </w:t>
      </w:r>
      <w:ins w:id="314" w:author="Cuddeback, Leah M" w:date="2020-09-05T00:46:00Z">
        <w:r w:rsidR="00D47BC2" w:rsidRPr="00C84D30">
          <w:rPr>
            <w:rFonts w:ascii="Calibri" w:hAnsi="Calibri"/>
            <w:i/>
            <w:rPrChange w:id="315" w:author="Cuddeback, Leah M" w:date="2020-09-05T01:01:00Z">
              <w:rPr>
                <w:i/>
              </w:rPr>
            </w:rPrChange>
          </w:rPr>
          <w:fldChar w:fldCharType="begin"/>
        </w:r>
        <w:r w:rsidR="00D47BC2" w:rsidRPr="00C84D30">
          <w:rPr>
            <w:rFonts w:ascii="Calibri" w:hAnsi="Calibri"/>
            <w:i/>
            <w:rPrChange w:id="316" w:author="Cuddeback, Leah M" w:date="2020-09-05T01:01:00Z">
              <w:rPr>
                <w:i/>
              </w:rPr>
            </w:rPrChange>
          </w:rPr>
          <w:instrText xml:space="preserve"> HYPERLINK "https://www.hillcountryalliance.org/" </w:instrText>
        </w:r>
        <w:r w:rsidR="00D47BC2" w:rsidRPr="00C84D30">
          <w:rPr>
            <w:rFonts w:ascii="Calibri" w:hAnsi="Calibri"/>
            <w:i/>
            <w:rPrChange w:id="317" w:author="Cuddeback, Leah M" w:date="2020-09-05T01:01:00Z">
              <w:rPr>
                <w:i/>
              </w:rPr>
            </w:rPrChange>
          </w:rPr>
          <w:fldChar w:fldCharType="separate"/>
        </w:r>
        <w:r w:rsidRPr="00C84D30">
          <w:rPr>
            <w:rStyle w:val="Hyperlink"/>
            <w:rFonts w:ascii="Calibri" w:hAnsi="Calibri"/>
            <w:i/>
            <w:rPrChange w:id="318" w:author="Cuddeback, Leah M" w:date="2020-09-05T01:01:00Z">
              <w:rPr>
                <w:rStyle w:val="Hyperlink"/>
                <w:i/>
              </w:rPr>
            </w:rPrChange>
          </w:rPr>
          <w:t>Hill Country Alliance</w:t>
        </w:r>
        <w:r w:rsidR="00D47BC2" w:rsidRPr="00C84D30">
          <w:rPr>
            <w:rFonts w:ascii="Calibri" w:hAnsi="Calibri"/>
            <w:i/>
            <w:rPrChange w:id="319" w:author="Cuddeback, Leah M" w:date="2020-09-05T01:01:00Z">
              <w:rPr>
                <w:i/>
              </w:rPr>
            </w:rPrChange>
          </w:rPr>
          <w:fldChar w:fldCharType="end"/>
        </w:r>
      </w:ins>
      <w:r w:rsidRPr="00C84D30">
        <w:rPr>
          <w:rFonts w:ascii="Calibri" w:hAnsi="Calibri"/>
          <w:i/>
          <w:rPrChange w:id="320" w:author="Cuddeback, Leah M" w:date="2020-09-05T01:01:00Z">
            <w:rPr>
              <w:i/>
            </w:rPr>
          </w:rPrChange>
        </w:rPr>
        <w:t xml:space="preserve"> and the </w:t>
      </w:r>
      <w:ins w:id="321" w:author="Cuddeback, Leah M" w:date="2020-09-05T00:46:00Z">
        <w:r w:rsidR="00D47BC2" w:rsidRPr="00C84D30">
          <w:rPr>
            <w:rFonts w:ascii="Calibri" w:hAnsi="Calibri"/>
            <w:i/>
            <w:rPrChange w:id="322" w:author="Cuddeback, Leah M" w:date="2020-09-05T01:01:00Z">
              <w:rPr>
                <w:i/>
              </w:rPr>
            </w:rPrChange>
          </w:rPr>
          <w:fldChar w:fldCharType="begin"/>
        </w:r>
        <w:r w:rsidR="00D47BC2" w:rsidRPr="00C84D30">
          <w:rPr>
            <w:rFonts w:ascii="Calibri" w:hAnsi="Calibri"/>
            <w:i/>
            <w:rPrChange w:id="323" w:author="Cuddeback, Leah M" w:date="2020-09-05T01:01:00Z">
              <w:rPr>
                <w:i/>
              </w:rPr>
            </w:rPrChange>
          </w:rPr>
          <w:instrText xml:space="preserve"> HYPERLINK "https://www.blancocountynightsky.org/" </w:instrText>
        </w:r>
        <w:r w:rsidR="00D47BC2" w:rsidRPr="00C84D30">
          <w:rPr>
            <w:rFonts w:ascii="Calibri" w:hAnsi="Calibri"/>
            <w:i/>
            <w:rPrChange w:id="324" w:author="Cuddeback, Leah M" w:date="2020-09-05T01:01:00Z">
              <w:rPr>
                <w:i/>
              </w:rPr>
            </w:rPrChange>
          </w:rPr>
          <w:fldChar w:fldCharType="separate"/>
        </w:r>
        <w:r w:rsidRPr="00C84D30">
          <w:rPr>
            <w:rStyle w:val="Hyperlink"/>
            <w:rFonts w:ascii="Calibri" w:hAnsi="Calibri"/>
            <w:i/>
            <w:rPrChange w:id="325" w:author="Cuddeback, Leah M" w:date="2020-09-05T01:01:00Z">
              <w:rPr>
                <w:rStyle w:val="Hyperlink"/>
                <w:i/>
              </w:rPr>
            </w:rPrChange>
          </w:rPr>
          <w:t>Blanco County Friends of the Night Sky</w:t>
        </w:r>
        <w:r w:rsidR="00D47BC2" w:rsidRPr="00C84D30">
          <w:rPr>
            <w:rFonts w:ascii="Calibri" w:hAnsi="Calibri"/>
            <w:i/>
            <w:rPrChange w:id="326" w:author="Cuddeback, Leah M" w:date="2020-09-05T01:01:00Z">
              <w:rPr>
                <w:i/>
              </w:rPr>
            </w:rPrChange>
          </w:rPr>
          <w:fldChar w:fldCharType="end"/>
        </w:r>
      </w:ins>
      <w:r w:rsidRPr="00C84D30">
        <w:rPr>
          <w:rFonts w:ascii="Calibri" w:hAnsi="Calibri"/>
          <w:i/>
          <w:rPrChange w:id="327" w:author="Cuddeback, Leah M" w:date="2020-09-05T01:01:00Z">
            <w:rPr>
              <w:i/>
            </w:rPr>
          </w:rPrChange>
        </w:rPr>
        <w:t xml:space="preserve"> both have </w:t>
      </w:r>
      <w:r w:rsidR="000F72DE" w:rsidRPr="00C84D30">
        <w:rPr>
          <w:rFonts w:ascii="Calibri" w:hAnsi="Calibri"/>
          <w:i/>
          <w:rPrChange w:id="328" w:author="Cuddeback, Leah M" w:date="2020-09-05T01:01:00Z">
            <w:rPr>
              <w:i/>
            </w:rPr>
          </w:rPrChange>
        </w:rPr>
        <w:t>experience runni</w:t>
      </w:r>
      <w:r w:rsidRPr="00C84D30">
        <w:rPr>
          <w:rFonts w:ascii="Calibri" w:hAnsi="Calibri"/>
          <w:i/>
          <w:rPrChange w:id="329" w:author="Cuddeback, Leah M" w:date="2020-09-05T01:01:00Z">
            <w:rPr>
              <w:i/>
            </w:rPr>
          </w:rPrChange>
        </w:rPr>
        <w:t>n</w:t>
      </w:r>
      <w:r w:rsidR="000F72DE" w:rsidRPr="00C84D30">
        <w:rPr>
          <w:rFonts w:ascii="Calibri" w:hAnsi="Calibri"/>
          <w:i/>
          <w:rPrChange w:id="330" w:author="Cuddeback, Leah M" w:date="2020-09-05T01:01:00Z">
            <w:rPr>
              <w:i/>
            </w:rPr>
          </w:rPrChange>
        </w:rPr>
        <w:t>g</w:t>
      </w:r>
      <w:r w:rsidRPr="00C84D30">
        <w:rPr>
          <w:rFonts w:ascii="Calibri" w:hAnsi="Calibri"/>
          <w:i/>
          <w:rPrChange w:id="331" w:author="Cuddeback, Leah M" w:date="2020-09-05T01:01:00Z">
            <w:rPr>
              <w:i/>
            </w:rPr>
          </w:rPrChange>
        </w:rPr>
        <w:t xml:space="preserve"> contests and we are happy to help if you need any assistance!</w:t>
      </w:r>
    </w:p>
    <w:p w14:paraId="00000007" w14:textId="77777777" w:rsidR="00FA581B" w:rsidRPr="00C84D30" w:rsidRDefault="008474FC">
      <w:pPr>
        <w:pStyle w:val="Heading4"/>
        <w:keepNext w:val="0"/>
        <w:keepLines w:val="0"/>
        <w:spacing w:before="240" w:after="40"/>
        <w:rPr>
          <w:rFonts w:ascii="Calibri" w:hAnsi="Calibri"/>
          <w:b/>
          <w:color w:val="1155CC"/>
          <w:sz w:val="22"/>
          <w:szCs w:val="22"/>
          <w:rPrChange w:id="332" w:author="Cuddeback, Leah M" w:date="2020-09-05T01:01:00Z">
            <w:rPr>
              <w:b/>
              <w:color w:val="1155CC"/>
              <w:sz w:val="22"/>
              <w:szCs w:val="22"/>
            </w:rPr>
          </w:rPrChange>
        </w:rPr>
      </w:pPr>
      <w:bookmarkStart w:id="333" w:name="_anwxtu65t61h" w:colFirst="0" w:colLast="0"/>
      <w:bookmarkStart w:id="334" w:name="_9cf10srasz48" w:colFirst="0" w:colLast="0"/>
      <w:bookmarkEnd w:id="333"/>
      <w:bookmarkEnd w:id="334"/>
      <w:r w:rsidRPr="00C84D30">
        <w:rPr>
          <w:rFonts w:ascii="Calibri" w:hAnsi="Calibri"/>
          <w:b/>
          <w:color w:val="1155CC"/>
          <w:sz w:val="22"/>
          <w:szCs w:val="22"/>
          <w:rPrChange w:id="335" w:author="Cuddeback, Leah M" w:date="2020-09-05T01:01:00Z">
            <w:rPr>
              <w:b/>
              <w:color w:val="1155CC"/>
              <w:sz w:val="22"/>
              <w:szCs w:val="22"/>
            </w:rPr>
          </w:rPrChange>
        </w:rPr>
        <w:t>Night Sky Essay Contest</w:t>
      </w:r>
    </w:p>
    <w:p w14:paraId="2ADC7904" w14:textId="4911488C" w:rsidR="008E6F33" w:rsidRPr="00C84D30" w:rsidRDefault="008474FC">
      <w:pPr>
        <w:pStyle w:val="Normal1"/>
        <w:spacing w:before="240" w:after="240"/>
        <w:rPr>
          <w:rFonts w:ascii="Calibri" w:hAnsi="Calibri"/>
          <w:rPrChange w:id="336" w:author="Cuddeback, Leah M" w:date="2020-09-05T01:01:00Z">
            <w:rPr/>
          </w:rPrChange>
        </w:rPr>
      </w:pPr>
      <w:r w:rsidRPr="00C84D30">
        <w:rPr>
          <w:rFonts w:ascii="Calibri" w:hAnsi="Calibri"/>
          <w:rPrChange w:id="337" w:author="Cuddeback, Leah M" w:date="2020-09-05T01:01:00Z">
            <w:rPr/>
          </w:rPrChange>
        </w:rPr>
        <w:t xml:space="preserve">Invite your community </w:t>
      </w:r>
      <w:r w:rsidR="00823899" w:rsidRPr="00C84D30">
        <w:rPr>
          <w:rFonts w:ascii="Calibri" w:hAnsi="Calibri"/>
          <w:rPrChange w:id="338" w:author="Cuddeback, Leah M" w:date="2020-09-05T01:01:00Z">
            <w:rPr/>
          </w:rPrChange>
        </w:rPr>
        <w:t>(select an age group</w:t>
      </w:r>
      <w:del w:id="339" w:author="Cuddeback, Leah M" w:date="2020-09-05T00:46:00Z">
        <w:r w:rsidR="00823899" w:rsidRPr="00C84D30" w:rsidDel="00D47BC2">
          <w:rPr>
            <w:rFonts w:ascii="Calibri" w:hAnsi="Calibri"/>
            <w:rPrChange w:id="340" w:author="Cuddeback, Leah M" w:date="2020-09-05T01:01:00Z">
              <w:rPr/>
            </w:rPrChange>
          </w:rPr>
          <w:delText>,</w:delText>
        </w:r>
      </w:del>
      <w:r w:rsidR="00823899" w:rsidRPr="00C84D30">
        <w:rPr>
          <w:rFonts w:ascii="Calibri" w:hAnsi="Calibri"/>
          <w:rPrChange w:id="341" w:author="Cuddeback, Leah M" w:date="2020-09-05T01:01:00Z">
            <w:rPr/>
          </w:rPrChange>
        </w:rPr>
        <w:t xml:space="preserve"> or open </w:t>
      </w:r>
      <w:ins w:id="342" w:author="Cuddeback, Leah M" w:date="2020-09-05T00:46:00Z">
        <w:r w:rsidR="00D47BC2" w:rsidRPr="00C84D30">
          <w:rPr>
            <w:rFonts w:ascii="Calibri" w:hAnsi="Calibri"/>
            <w:rPrChange w:id="343" w:author="Cuddeback, Leah M" w:date="2020-09-05T01:01:00Z">
              <w:rPr/>
            </w:rPrChange>
          </w:rPr>
          <w:t>the contest</w:t>
        </w:r>
      </w:ins>
      <w:del w:id="344" w:author="Cuddeback, Leah M" w:date="2020-09-05T00:46:00Z">
        <w:r w:rsidR="00823899" w:rsidRPr="00C84D30" w:rsidDel="00D47BC2">
          <w:rPr>
            <w:rFonts w:ascii="Calibri" w:hAnsi="Calibri"/>
            <w:rPrChange w:id="345" w:author="Cuddeback, Leah M" w:date="2020-09-05T01:01:00Z">
              <w:rPr/>
            </w:rPrChange>
          </w:rPr>
          <w:delText>it</w:delText>
        </w:r>
      </w:del>
      <w:r w:rsidR="00823899" w:rsidRPr="00C84D30">
        <w:rPr>
          <w:rFonts w:ascii="Calibri" w:hAnsi="Calibri"/>
          <w:rPrChange w:id="346" w:author="Cuddeback, Leah M" w:date="2020-09-05T01:01:00Z">
            <w:rPr/>
          </w:rPrChange>
        </w:rPr>
        <w:t xml:space="preserve"> to multiple age groups) </w:t>
      </w:r>
      <w:r w:rsidRPr="00C84D30">
        <w:rPr>
          <w:rFonts w:ascii="Calibri" w:hAnsi="Calibri"/>
          <w:rPrChange w:id="347" w:author="Cuddeback, Leah M" w:date="2020-09-05T01:01:00Z">
            <w:rPr/>
          </w:rPrChange>
        </w:rPr>
        <w:t xml:space="preserve">to share their </w:t>
      </w:r>
      <w:r w:rsidR="00823899" w:rsidRPr="00C84D30">
        <w:rPr>
          <w:rFonts w:ascii="Calibri" w:hAnsi="Calibri"/>
          <w:rPrChange w:id="348" w:author="Cuddeback, Leah M" w:date="2020-09-05T01:01:00Z">
            <w:rPr/>
          </w:rPrChange>
        </w:rPr>
        <w:t xml:space="preserve">thoughts and feelings </w:t>
      </w:r>
      <w:r w:rsidRPr="00C84D30">
        <w:rPr>
          <w:rFonts w:ascii="Calibri" w:hAnsi="Calibri"/>
          <w:rPrChange w:id="349" w:author="Cuddeback, Leah M" w:date="2020-09-05T01:01:00Z">
            <w:rPr/>
          </w:rPrChange>
        </w:rPr>
        <w:t xml:space="preserve">about the night sky </w:t>
      </w:r>
      <w:r w:rsidR="00823899" w:rsidRPr="00C84D30">
        <w:rPr>
          <w:rFonts w:ascii="Calibri" w:hAnsi="Calibri"/>
          <w:rPrChange w:id="350" w:author="Cuddeback, Leah M" w:date="2020-09-05T01:01:00Z">
            <w:rPr/>
          </w:rPrChange>
        </w:rPr>
        <w:t>or night sky preservation</w:t>
      </w:r>
      <w:r w:rsidR="00D81592" w:rsidRPr="00C84D30">
        <w:rPr>
          <w:rFonts w:ascii="Calibri" w:hAnsi="Calibri"/>
          <w:rPrChange w:id="351" w:author="Cuddeback, Leah M" w:date="2020-09-05T01:01:00Z">
            <w:rPr/>
          </w:rPrChange>
        </w:rPr>
        <w:t>,</w:t>
      </w:r>
      <w:r w:rsidR="00823899" w:rsidRPr="00C84D30">
        <w:rPr>
          <w:rFonts w:ascii="Calibri" w:hAnsi="Calibri"/>
          <w:rPrChange w:id="352" w:author="Cuddeback, Leah M" w:date="2020-09-05T01:01:00Z">
            <w:rPr/>
          </w:rPrChange>
        </w:rPr>
        <w:t xml:space="preserve"> in prose. Submissi</w:t>
      </w:r>
      <w:r w:rsidR="00D67EC8" w:rsidRPr="00C84D30">
        <w:rPr>
          <w:rFonts w:ascii="Calibri" w:hAnsi="Calibri"/>
          <w:rPrChange w:id="353" w:author="Cuddeback, Leah M" w:date="2020-09-05T01:01:00Z">
            <w:rPr/>
          </w:rPrChange>
        </w:rPr>
        <w:t>ons or excerpts</w:t>
      </w:r>
      <w:r w:rsidR="00823899" w:rsidRPr="00C84D30">
        <w:rPr>
          <w:rFonts w:ascii="Calibri" w:hAnsi="Calibri"/>
          <w:rPrChange w:id="354" w:author="Cuddeback, Leah M" w:date="2020-09-05T01:01:00Z">
            <w:rPr/>
          </w:rPrChange>
        </w:rPr>
        <w:t xml:space="preserve"> can be printed in the local paper, added to your group’s website or social media, or recited during a Night Sky Month event.</w:t>
      </w:r>
    </w:p>
    <w:p w14:paraId="1C49F2CC" w14:textId="0EA51D16" w:rsidR="008E6F33" w:rsidRPr="00C84D30" w:rsidRDefault="008E6F33" w:rsidP="008E6F33">
      <w:pPr>
        <w:pStyle w:val="Heading4"/>
        <w:keepNext w:val="0"/>
        <w:keepLines w:val="0"/>
        <w:spacing w:before="240" w:after="40"/>
        <w:rPr>
          <w:rFonts w:ascii="Calibri" w:hAnsi="Calibri"/>
          <w:b/>
          <w:color w:val="1155CC"/>
          <w:sz w:val="22"/>
          <w:szCs w:val="22"/>
          <w:rPrChange w:id="355" w:author="Cuddeback, Leah M" w:date="2020-09-05T01:01:00Z">
            <w:rPr>
              <w:b/>
              <w:color w:val="1155CC"/>
              <w:sz w:val="22"/>
              <w:szCs w:val="22"/>
            </w:rPr>
          </w:rPrChange>
        </w:rPr>
      </w:pPr>
      <w:r w:rsidRPr="00C84D30">
        <w:rPr>
          <w:rFonts w:ascii="Calibri" w:hAnsi="Calibri"/>
          <w:b/>
          <w:color w:val="1155CC"/>
          <w:sz w:val="22"/>
          <w:szCs w:val="22"/>
          <w:rPrChange w:id="356" w:author="Cuddeback, Leah M" w:date="2020-09-05T01:01:00Z">
            <w:rPr>
              <w:b/>
              <w:color w:val="1155CC"/>
              <w:sz w:val="22"/>
              <w:szCs w:val="22"/>
            </w:rPr>
          </w:rPrChange>
        </w:rPr>
        <w:t>Night Sky Story Contest</w:t>
      </w:r>
    </w:p>
    <w:p w14:paraId="00000008" w14:textId="3AA75275" w:rsidR="00FA581B" w:rsidRPr="00C84D30" w:rsidRDefault="008E6F33">
      <w:pPr>
        <w:pStyle w:val="Normal1"/>
        <w:spacing w:before="240" w:after="240"/>
        <w:rPr>
          <w:rFonts w:ascii="Calibri" w:hAnsi="Calibri"/>
          <w:rPrChange w:id="357" w:author="Cuddeback, Leah M" w:date="2020-09-05T01:01:00Z">
            <w:rPr/>
          </w:rPrChange>
        </w:rPr>
      </w:pPr>
      <w:r w:rsidRPr="00C84D30">
        <w:rPr>
          <w:rFonts w:ascii="Calibri" w:hAnsi="Calibri"/>
          <w:rPrChange w:id="358" w:author="Cuddeback, Leah M" w:date="2020-09-05T01:01:00Z">
            <w:rPr/>
          </w:rPrChange>
        </w:rPr>
        <w:t>Invite your community (select an age group</w:t>
      </w:r>
      <w:del w:id="359" w:author="Cuddeback, Leah M" w:date="2020-09-05T00:47:00Z">
        <w:r w:rsidRPr="00C84D30" w:rsidDel="00D47BC2">
          <w:rPr>
            <w:rFonts w:ascii="Calibri" w:hAnsi="Calibri"/>
            <w:rPrChange w:id="360" w:author="Cuddeback, Leah M" w:date="2020-09-05T01:01:00Z">
              <w:rPr/>
            </w:rPrChange>
          </w:rPr>
          <w:delText>,</w:delText>
        </w:r>
      </w:del>
      <w:r w:rsidRPr="00C84D30">
        <w:rPr>
          <w:rFonts w:ascii="Calibri" w:hAnsi="Calibri"/>
          <w:rPrChange w:id="361" w:author="Cuddeback, Leah M" w:date="2020-09-05T01:01:00Z">
            <w:rPr/>
          </w:rPrChange>
        </w:rPr>
        <w:t xml:space="preserve"> or open </w:t>
      </w:r>
      <w:ins w:id="362" w:author="Cuddeback, Leah M" w:date="2020-09-05T00:47:00Z">
        <w:r w:rsidR="00D47BC2" w:rsidRPr="00C84D30">
          <w:rPr>
            <w:rFonts w:ascii="Calibri" w:hAnsi="Calibri"/>
            <w:rPrChange w:id="363" w:author="Cuddeback, Leah M" w:date="2020-09-05T01:01:00Z">
              <w:rPr/>
            </w:rPrChange>
          </w:rPr>
          <w:t>the contest</w:t>
        </w:r>
      </w:ins>
      <w:del w:id="364" w:author="Cuddeback, Leah M" w:date="2020-09-05T00:47:00Z">
        <w:r w:rsidRPr="00C84D30" w:rsidDel="00D47BC2">
          <w:rPr>
            <w:rFonts w:ascii="Calibri" w:hAnsi="Calibri"/>
            <w:rPrChange w:id="365" w:author="Cuddeback, Leah M" w:date="2020-09-05T01:01:00Z">
              <w:rPr/>
            </w:rPrChange>
          </w:rPr>
          <w:delText>it</w:delText>
        </w:r>
      </w:del>
      <w:r w:rsidRPr="00C84D30">
        <w:rPr>
          <w:rFonts w:ascii="Calibri" w:hAnsi="Calibri"/>
          <w:rPrChange w:id="366" w:author="Cuddeback, Leah M" w:date="2020-09-05T01:01:00Z">
            <w:rPr/>
          </w:rPrChange>
        </w:rPr>
        <w:t xml:space="preserve"> to multiple age groups) to share original stories about the night skies, or the night in general. Submissions </w:t>
      </w:r>
      <w:r w:rsidR="00D67EC8" w:rsidRPr="00C84D30">
        <w:rPr>
          <w:rFonts w:ascii="Calibri" w:hAnsi="Calibri"/>
          <w:rPrChange w:id="367" w:author="Cuddeback, Leah M" w:date="2020-09-05T01:01:00Z">
            <w:rPr/>
          </w:rPrChange>
        </w:rPr>
        <w:t>or excerpts</w:t>
      </w:r>
      <w:r w:rsidRPr="00C84D30">
        <w:rPr>
          <w:rFonts w:ascii="Calibri" w:hAnsi="Calibri"/>
          <w:rPrChange w:id="368" w:author="Cuddeback, Leah M" w:date="2020-09-05T01:01:00Z">
            <w:rPr/>
          </w:rPrChange>
        </w:rPr>
        <w:t xml:space="preserve"> can be printed in the local paper, added to your group’s website or social media, or recited during a Night Sky Month event.</w:t>
      </w:r>
    </w:p>
    <w:p w14:paraId="00000009" w14:textId="77777777" w:rsidR="00FA581B" w:rsidRPr="00C84D30" w:rsidRDefault="008474FC">
      <w:pPr>
        <w:pStyle w:val="Heading4"/>
        <w:keepNext w:val="0"/>
        <w:keepLines w:val="0"/>
        <w:spacing w:before="240" w:after="40"/>
        <w:rPr>
          <w:rFonts w:ascii="Calibri" w:hAnsi="Calibri"/>
          <w:b/>
          <w:color w:val="1155CC"/>
          <w:sz w:val="22"/>
          <w:szCs w:val="22"/>
          <w:rPrChange w:id="369" w:author="Cuddeback, Leah M" w:date="2020-09-05T01:01:00Z">
            <w:rPr>
              <w:b/>
              <w:color w:val="1155CC"/>
              <w:sz w:val="22"/>
              <w:szCs w:val="22"/>
            </w:rPr>
          </w:rPrChange>
        </w:rPr>
      </w:pPr>
      <w:bookmarkStart w:id="370" w:name="_adped5ez04s1" w:colFirst="0" w:colLast="0"/>
      <w:bookmarkEnd w:id="370"/>
      <w:r w:rsidRPr="00C84D30">
        <w:rPr>
          <w:rFonts w:ascii="Calibri" w:hAnsi="Calibri"/>
          <w:b/>
          <w:color w:val="1155CC"/>
          <w:sz w:val="22"/>
          <w:szCs w:val="22"/>
          <w:rPrChange w:id="371" w:author="Cuddeback, Leah M" w:date="2020-09-05T01:01:00Z">
            <w:rPr>
              <w:b/>
              <w:color w:val="1155CC"/>
              <w:sz w:val="22"/>
              <w:szCs w:val="22"/>
            </w:rPr>
          </w:rPrChange>
        </w:rPr>
        <w:t>Night Sky Art Contest</w:t>
      </w:r>
    </w:p>
    <w:p w14:paraId="0000000A" w14:textId="1DE047B1" w:rsidR="00FA581B" w:rsidRPr="00C84D30" w:rsidRDefault="008474FC">
      <w:pPr>
        <w:pStyle w:val="Normal1"/>
        <w:spacing w:before="240" w:after="240"/>
        <w:rPr>
          <w:rFonts w:ascii="Calibri" w:hAnsi="Calibri"/>
          <w:rPrChange w:id="372" w:author="Cuddeback, Leah M" w:date="2020-09-05T01:01:00Z">
            <w:rPr/>
          </w:rPrChange>
        </w:rPr>
      </w:pPr>
      <w:r w:rsidRPr="00C84D30">
        <w:rPr>
          <w:rFonts w:ascii="Calibri" w:hAnsi="Calibri"/>
          <w:rPrChange w:id="373" w:author="Cuddeback, Leah M" w:date="2020-09-05T01:01:00Z">
            <w:rPr/>
          </w:rPrChange>
        </w:rPr>
        <w:t xml:space="preserve">Invite your community </w:t>
      </w:r>
      <w:r w:rsidR="008E6F33" w:rsidRPr="00C84D30">
        <w:rPr>
          <w:rFonts w:ascii="Calibri" w:hAnsi="Calibri"/>
          <w:rPrChange w:id="374" w:author="Cuddeback, Leah M" w:date="2020-09-05T01:01:00Z">
            <w:rPr/>
          </w:rPrChange>
        </w:rPr>
        <w:t>(select an age group</w:t>
      </w:r>
      <w:del w:id="375" w:author="Cuddeback, Leah M" w:date="2020-09-05T00:47:00Z">
        <w:r w:rsidR="008E6F33" w:rsidRPr="00C84D30" w:rsidDel="00D47BC2">
          <w:rPr>
            <w:rFonts w:ascii="Calibri" w:hAnsi="Calibri"/>
            <w:rPrChange w:id="376" w:author="Cuddeback, Leah M" w:date="2020-09-05T01:01:00Z">
              <w:rPr/>
            </w:rPrChange>
          </w:rPr>
          <w:delText>,</w:delText>
        </w:r>
      </w:del>
      <w:r w:rsidR="008E6F33" w:rsidRPr="00C84D30">
        <w:rPr>
          <w:rFonts w:ascii="Calibri" w:hAnsi="Calibri"/>
          <w:rPrChange w:id="377" w:author="Cuddeback, Leah M" w:date="2020-09-05T01:01:00Z">
            <w:rPr/>
          </w:rPrChange>
        </w:rPr>
        <w:t xml:space="preserve"> or open </w:t>
      </w:r>
      <w:ins w:id="378" w:author="Cuddeback, Leah M" w:date="2020-09-05T00:47:00Z">
        <w:r w:rsidR="00D47BC2" w:rsidRPr="00C84D30">
          <w:rPr>
            <w:rFonts w:ascii="Calibri" w:hAnsi="Calibri"/>
            <w:rPrChange w:id="379" w:author="Cuddeback, Leah M" w:date="2020-09-05T01:01:00Z">
              <w:rPr/>
            </w:rPrChange>
          </w:rPr>
          <w:t>the contest</w:t>
        </w:r>
      </w:ins>
      <w:del w:id="380" w:author="Cuddeback, Leah M" w:date="2020-09-05T00:47:00Z">
        <w:r w:rsidR="008E6F33" w:rsidRPr="00C84D30" w:rsidDel="00D47BC2">
          <w:rPr>
            <w:rFonts w:ascii="Calibri" w:hAnsi="Calibri"/>
            <w:rPrChange w:id="381" w:author="Cuddeback, Leah M" w:date="2020-09-05T01:01:00Z">
              <w:rPr/>
            </w:rPrChange>
          </w:rPr>
          <w:delText>it</w:delText>
        </w:r>
      </w:del>
      <w:r w:rsidR="008E6F33" w:rsidRPr="00C84D30">
        <w:rPr>
          <w:rFonts w:ascii="Calibri" w:hAnsi="Calibri"/>
          <w:rPrChange w:id="382" w:author="Cuddeback, Leah M" w:date="2020-09-05T01:01:00Z">
            <w:rPr/>
          </w:rPrChange>
        </w:rPr>
        <w:t xml:space="preserve"> to multiple age groups) </w:t>
      </w:r>
      <w:r w:rsidRPr="00C84D30">
        <w:rPr>
          <w:rFonts w:ascii="Calibri" w:hAnsi="Calibri"/>
          <w:rPrChange w:id="383" w:author="Cuddeback, Leah M" w:date="2020-09-05T01:01:00Z">
            <w:rPr/>
          </w:rPrChange>
        </w:rPr>
        <w:t xml:space="preserve">to share their </w:t>
      </w:r>
      <w:r w:rsidR="00D81592" w:rsidRPr="00C84D30">
        <w:rPr>
          <w:rFonts w:ascii="Calibri" w:hAnsi="Calibri"/>
          <w:rPrChange w:id="384" w:author="Cuddeback, Leah M" w:date="2020-09-05T01:01:00Z">
            <w:rPr/>
          </w:rPrChange>
        </w:rPr>
        <w:t xml:space="preserve">night-sky themed </w:t>
      </w:r>
      <w:r w:rsidRPr="00C84D30">
        <w:rPr>
          <w:rFonts w:ascii="Calibri" w:hAnsi="Calibri"/>
          <w:rPrChange w:id="385" w:author="Cuddeback, Leah M" w:date="2020-09-05T01:01:00Z">
            <w:rPr/>
          </w:rPrChange>
        </w:rPr>
        <w:t>art</w:t>
      </w:r>
      <w:r w:rsidR="00D81592" w:rsidRPr="00C84D30">
        <w:rPr>
          <w:rFonts w:ascii="Calibri" w:hAnsi="Calibri"/>
          <w:rPrChange w:id="386" w:author="Cuddeback, Leah M" w:date="2020-09-05T01:01:00Z">
            <w:rPr/>
          </w:rPrChange>
        </w:rPr>
        <w:t xml:space="preserve">. </w:t>
      </w:r>
      <w:r w:rsidR="00D67EC8" w:rsidRPr="00C84D30">
        <w:rPr>
          <w:rFonts w:ascii="Calibri" w:hAnsi="Calibri"/>
          <w:rPrChange w:id="387" w:author="Cuddeback, Leah M" w:date="2020-09-05T01:01:00Z">
            <w:rPr/>
          </w:rPrChange>
        </w:rPr>
        <w:t>All s</w:t>
      </w:r>
      <w:r w:rsidR="00D81592" w:rsidRPr="00C84D30">
        <w:rPr>
          <w:rFonts w:ascii="Calibri" w:hAnsi="Calibri"/>
          <w:rPrChange w:id="388" w:author="Cuddeback, Leah M" w:date="2020-09-05T01:01:00Z">
            <w:rPr/>
          </w:rPrChange>
        </w:rPr>
        <w:t xml:space="preserve">ubmissions </w:t>
      </w:r>
      <w:r w:rsidR="00D67EC8" w:rsidRPr="00C84D30">
        <w:rPr>
          <w:rFonts w:ascii="Calibri" w:hAnsi="Calibri"/>
          <w:rPrChange w:id="389" w:author="Cuddeback, Leah M" w:date="2020-09-05T01:01:00Z">
            <w:rPr/>
          </w:rPrChange>
        </w:rPr>
        <w:t xml:space="preserve">or just winners </w:t>
      </w:r>
      <w:r w:rsidR="00D81592" w:rsidRPr="00C84D30">
        <w:rPr>
          <w:rFonts w:ascii="Calibri" w:hAnsi="Calibri"/>
          <w:rPrChange w:id="390" w:author="Cuddeback, Leah M" w:date="2020-09-05T01:01:00Z">
            <w:rPr/>
          </w:rPrChange>
        </w:rPr>
        <w:t>can be printed in the local paper, added to your group’s website or social media</w:t>
      </w:r>
      <w:r w:rsidR="008E6F33" w:rsidRPr="00C84D30">
        <w:rPr>
          <w:rFonts w:ascii="Calibri" w:hAnsi="Calibri"/>
          <w:rPrChange w:id="391" w:author="Cuddeback, Leah M" w:date="2020-09-05T01:01:00Z">
            <w:rPr/>
          </w:rPrChange>
        </w:rPr>
        <w:t>, projected onto a wall downtown,</w:t>
      </w:r>
      <w:r w:rsidR="00D81592" w:rsidRPr="00C84D30">
        <w:rPr>
          <w:rFonts w:ascii="Calibri" w:hAnsi="Calibri"/>
          <w:rPrChange w:id="392" w:author="Cuddeback, Leah M" w:date="2020-09-05T01:01:00Z">
            <w:rPr/>
          </w:rPrChange>
        </w:rPr>
        <w:t xml:space="preserve"> or </w:t>
      </w:r>
      <w:r w:rsidR="008E6F33" w:rsidRPr="00C84D30">
        <w:rPr>
          <w:rFonts w:ascii="Calibri" w:hAnsi="Calibri"/>
          <w:rPrChange w:id="393" w:author="Cuddeback, Leah M" w:date="2020-09-05T01:01:00Z">
            <w:rPr/>
          </w:rPrChange>
        </w:rPr>
        <w:t>displayed and discussed</w:t>
      </w:r>
      <w:r w:rsidR="00D81592" w:rsidRPr="00C84D30">
        <w:rPr>
          <w:rFonts w:ascii="Calibri" w:hAnsi="Calibri"/>
          <w:rPrChange w:id="394" w:author="Cuddeback, Leah M" w:date="2020-09-05T01:01:00Z">
            <w:rPr/>
          </w:rPrChange>
        </w:rPr>
        <w:t xml:space="preserve"> during a Night Sky Month event.</w:t>
      </w:r>
    </w:p>
    <w:p w14:paraId="0000000B" w14:textId="77777777" w:rsidR="00FA581B" w:rsidRPr="00C84D30" w:rsidRDefault="008474FC">
      <w:pPr>
        <w:pStyle w:val="Heading4"/>
        <w:keepNext w:val="0"/>
        <w:keepLines w:val="0"/>
        <w:spacing w:before="240" w:after="40"/>
        <w:rPr>
          <w:rFonts w:ascii="Calibri" w:hAnsi="Calibri"/>
          <w:b/>
          <w:color w:val="1155CC"/>
          <w:sz w:val="22"/>
          <w:szCs w:val="22"/>
          <w:rPrChange w:id="395" w:author="Cuddeback, Leah M" w:date="2020-09-05T01:01:00Z">
            <w:rPr>
              <w:b/>
              <w:color w:val="1155CC"/>
              <w:sz w:val="22"/>
              <w:szCs w:val="22"/>
            </w:rPr>
          </w:rPrChange>
        </w:rPr>
      </w:pPr>
      <w:bookmarkStart w:id="396" w:name="_vlrkbphyrxq3" w:colFirst="0" w:colLast="0"/>
      <w:bookmarkEnd w:id="396"/>
      <w:r w:rsidRPr="00C84D30">
        <w:rPr>
          <w:rFonts w:ascii="Calibri" w:hAnsi="Calibri"/>
          <w:b/>
          <w:color w:val="1155CC"/>
          <w:sz w:val="22"/>
          <w:szCs w:val="22"/>
          <w:rPrChange w:id="397" w:author="Cuddeback, Leah M" w:date="2020-09-05T01:01:00Z">
            <w:rPr>
              <w:b/>
              <w:color w:val="1155CC"/>
              <w:sz w:val="22"/>
              <w:szCs w:val="22"/>
            </w:rPr>
          </w:rPrChange>
        </w:rPr>
        <w:t>Night Sky Photography Contest</w:t>
      </w:r>
    </w:p>
    <w:p w14:paraId="53A5994B" w14:textId="7993F84C" w:rsidR="008E6F33" w:rsidRPr="00C84D30" w:rsidRDefault="008474FC" w:rsidP="008E6F33">
      <w:pPr>
        <w:pStyle w:val="Normal1"/>
        <w:spacing w:before="240" w:after="240"/>
        <w:rPr>
          <w:rFonts w:ascii="Calibri" w:hAnsi="Calibri"/>
          <w:rPrChange w:id="398" w:author="Cuddeback, Leah M" w:date="2020-09-05T01:01:00Z">
            <w:rPr/>
          </w:rPrChange>
        </w:rPr>
      </w:pPr>
      <w:r w:rsidRPr="00C84D30">
        <w:rPr>
          <w:rFonts w:ascii="Calibri" w:hAnsi="Calibri"/>
          <w:rPrChange w:id="399" w:author="Cuddeback, Leah M" w:date="2020-09-05T01:01:00Z">
            <w:rPr/>
          </w:rPrChange>
        </w:rPr>
        <w:lastRenderedPageBreak/>
        <w:t xml:space="preserve">Invite your community </w:t>
      </w:r>
      <w:r w:rsidR="008E6F33" w:rsidRPr="00C84D30">
        <w:rPr>
          <w:rFonts w:ascii="Calibri" w:hAnsi="Calibri"/>
          <w:rPrChange w:id="400" w:author="Cuddeback, Leah M" w:date="2020-09-05T01:01:00Z">
            <w:rPr/>
          </w:rPrChange>
        </w:rPr>
        <w:t>(select an age group</w:t>
      </w:r>
      <w:del w:id="401" w:author="Cuddeback, Leah M" w:date="2020-09-05T00:47:00Z">
        <w:r w:rsidR="008E6F33" w:rsidRPr="00C84D30" w:rsidDel="00D47BC2">
          <w:rPr>
            <w:rFonts w:ascii="Calibri" w:hAnsi="Calibri"/>
            <w:rPrChange w:id="402" w:author="Cuddeback, Leah M" w:date="2020-09-05T01:01:00Z">
              <w:rPr/>
            </w:rPrChange>
          </w:rPr>
          <w:delText>,</w:delText>
        </w:r>
      </w:del>
      <w:r w:rsidR="008E6F33" w:rsidRPr="00C84D30">
        <w:rPr>
          <w:rFonts w:ascii="Calibri" w:hAnsi="Calibri"/>
          <w:rPrChange w:id="403" w:author="Cuddeback, Leah M" w:date="2020-09-05T01:01:00Z">
            <w:rPr/>
          </w:rPrChange>
        </w:rPr>
        <w:t xml:space="preserve"> or open </w:t>
      </w:r>
      <w:ins w:id="404" w:author="Cuddeback, Leah M" w:date="2020-09-05T00:47:00Z">
        <w:r w:rsidR="00D47BC2" w:rsidRPr="00C84D30">
          <w:rPr>
            <w:rFonts w:ascii="Calibri" w:hAnsi="Calibri"/>
            <w:rPrChange w:id="405" w:author="Cuddeback, Leah M" w:date="2020-09-05T01:01:00Z">
              <w:rPr/>
            </w:rPrChange>
          </w:rPr>
          <w:t>the contest</w:t>
        </w:r>
      </w:ins>
      <w:del w:id="406" w:author="Cuddeback, Leah M" w:date="2020-09-05T00:47:00Z">
        <w:r w:rsidR="008E6F33" w:rsidRPr="00C84D30" w:rsidDel="00D47BC2">
          <w:rPr>
            <w:rFonts w:ascii="Calibri" w:hAnsi="Calibri"/>
            <w:rPrChange w:id="407" w:author="Cuddeback, Leah M" w:date="2020-09-05T01:01:00Z">
              <w:rPr/>
            </w:rPrChange>
          </w:rPr>
          <w:delText>it</w:delText>
        </w:r>
      </w:del>
      <w:r w:rsidR="008E6F33" w:rsidRPr="00C84D30">
        <w:rPr>
          <w:rFonts w:ascii="Calibri" w:hAnsi="Calibri"/>
          <w:rPrChange w:id="408" w:author="Cuddeback, Leah M" w:date="2020-09-05T01:01:00Z">
            <w:rPr/>
          </w:rPrChange>
        </w:rPr>
        <w:t xml:space="preserve"> to multiple age groups) </w:t>
      </w:r>
      <w:r w:rsidRPr="00C84D30">
        <w:rPr>
          <w:rFonts w:ascii="Calibri" w:hAnsi="Calibri"/>
          <w:rPrChange w:id="409" w:author="Cuddeback, Leah M" w:date="2020-09-05T01:01:00Z">
            <w:rPr/>
          </w:rPrChange>
        </w:rPr>
        <w:t xml:space="preserve">to share their </w:t>
      </w:r>
      <w:proofErr w:type="gramStart"/>
      <w:r w:rsidRPr="00C84D30">
        <w:rPr>
          <w:rFonts w:ascii="Calibri" w:hAnsi="Calibri"/>
          <w:rPrChange w:id="410" w:author="Cuddeback, Leah M" w:date="2020-09-05T01:01:00Z">
            <w:rPr/>
          </w:rPrChange>
        </w:rPr>
        <w:t>night time</w:t>
      </w:r>
      <w:proofErr w:type="gramEnd"/>
      <w:r w:rsidRPr="00C84D30">
        <w:rPr>
          <w:rFonts w:ascii="Calibri" w:hAnsi="Calibri"/>
          <w:rPrChange w:id="411" w:author="Cuddeback, Leah M" w:date="2020-09-05T01:01:00Z">
            <w:rPr/>
          </w:rPrChange>
        </w:rPr>
        <w:t xml:space="preserve"> photography as well as photography of dark sky friendly lighting in your community.</w:t>
      </w:r>
      <w:r w:rsidR="008E6F33" w:rsidRPr="00C84D30">
        <w:rPr>
          <w:rFonts w:ascii="Calibri" w:hAnsi="Calibri"/>
          <w:rPrChange w:id="412" w:author="Cuddeback, Leah M" w:date="2020-09-05T01:01:00Z">
            <w:rPr/>
          </w:rPrChange>
        </w:rPr>
        <w:t xml:space="preserve"> Submissions can be printed in the local paper, added to your group’s website or social media, projected onto a wall downtown, or displayed and discussed during a Night Sky Month event</w:t>
      </w:r>
      <w:r w:rsidR="00513C5D" w:rsidRPr="00C84D30">
        <w:rPr>
          <w:rFonts w:ascii="Calibri" w:hAnsi="Calibri"/>
          <w:rPrChange w:id="413" w:author="Cuddeback, Leah M" w:date="2020-09-05T01:01:00Z">
            <w:rPr/>
          </w:rPrChange>
        </w:rPr>
        <w:t>.</w:t>
      </w:r>
    </w:p>
    <w:p w14:paraId="0000000C" w14:textId="72722FA9" w:rsidR="00FA581B" w:rsidRPr="00C84D30" w:rsidRDefault="008E6F33">
      <w:pPr>
        <w:pStyle w:val="Normal1"/>
        <w:spacing w:before="240" w:after="240"/>
        <w:rPr>
          <w:rFonts w:ascii="Calibri" w:hAnsi="Calibri"/>
          <w:rPrChange w:id="414" w:author="Cuddeback, Leah M" w:date="2020-09-05T01:01:00Z">
            <w:rPr/>
          </w:rPrChange>
        </w:rPr>
      </w:pPr>
      <w:r w:rsidRPr="00C84D30">
        <w:rPr>
          <w:rFonts w:ascii="Calibri" w:hAnsi="Calibri"/>
          <w:i/>
          <w:rPrChange w:id="415" w:author="Cuddeback, Leah M" w:date="2020-09-05T01:01:00Z">
            <w:rPr>
              <w:i/>
            </w:rPr>
          </w:rPrChange>
        </w:rPr>
        <w:t xml:space="preserve">Submissions from the contests listed above can be compiled into a magazine or small book that can be sold or given away in the community. There are online services that can help with layout and printing. The </w:t>
      </w:r>
      <w:ins w:id="416" w:author="Cuddeback, Leah M" w:date="2020-09-05T00:47:00Z">
        <w:r w:rsidR="00D47BC2" w:rsidRPr="00C84D30">
          <w:rPr>
            <w:rFonts w:ascii="Calibri" w:hAnsi="Calibri"/>
            <w:i/>
            <w:rPrChange w:id="417" w:author="Cuddeback, Leah M" w:date="2020-09-05T01:01:00Z">
              <w:rPr>
                <w:i/>
              </w:rPr>
            </w:rPrChange>
          </w:rPr>
          <w:fldChar w:fldCharType="begin"/>
        </w:r>
        <w:r w:rsidR="00D47BC2" w:rsidRPr="00C84D30">
          <w:rPr>
            <w:rFonts w:ascii="Calibri" w:hAnsi="Calibri"/>
            <w:i/>
            <w:rPrChange w:id="418" w:author="Cuddeback, Leah M" w:date="2020-09-05T01:01:00Z">
              <w:rPr>
                <w:i/>
              </w:rPr>
            </w:rPrChange>
          </w:rPr>
          <w:instrText xml:space="preserve"> HYPERLINK "https://www.hillcountryalliance.org/" </w:instrText>
        </w:r>
        <w:r w:rsidR="00D47BC2" w:rsidRPr="00C84D30">
          <w:rPr>
            <w:rFonts w:ascii="Calibri" w:hAnsi="Calibri"/>
            <w:i/>
            <w:rPrChange w:id="419" w:author="Cuddeback, Leah M" w:date="2020-09-05T01:01:00Z">
              <w:rPr>
                <w:i/>
              </w:rPr>
            </w:rPrChange>
          </w:rPr>
          <w:fldChar w:fldCharType="separate"/>
        </w:r>
        <w:r w:rsidRPr="00C84D30">
          <w:rPr>
            <w:rStyle w:val="Hyperlink"/>
            <w:rFonts w:ascii="Calibri" w:hAnsi="Calibri"/>
            <w:i/>
            <w:rPrChange w:id="420" w:author="Cuddeback, Leah M" w:date="2020-09-05T01:01:00Z">
              <w:rPr>
                <w:rStyle w:val="Hyperlink"/>
                <w:i/>
              </w:rPr>
            </w:rPrChange>
          </w:rPr>
          <w:t>Hill Country Alliance</w:t>
        </w:r>
        <w:r w:rsidR="00D47BC2" w:rsidRPr="00C84D30">
          <w:rPr>
            <w:rFonts w:ascii="Calibri" w:hAnsi="Calibri"/>
            <w:i/>
            <w:rPrChange w:id="421" w:author="Cuddeback, Leah M" w:date="2020-09-05T01:01:00Z">
              <w:rPr>
                <w:i/>
              </w:rPr>
            </w:rPrChange>
          </w:rPr>
          <w:fldChar w:fldCharType="end"/>
        </w:r>
      </w:ins>
      <w:r w:rsidRPr="00C84D30">
        <w:rPr>
          <w:rFonts w:ascii="Calibri" w:hAnsi="Calibri"/>
          <w:i/>
          <w:rPrChange w:id="422" w:author="Cuddeback, Leah M" w:date="2020-09-05T01:01:00Z">
            <w:rPr>
              <w:i/>
            </w:rPr>
          </w:rPrChange>
        </w:rPr>
        <w:t xml:space="preserve"> can point you in the right direction if this is of interest.</w:t>
      </w:r>
    </w:p>
    <w:p w14:paraId="0000000D" w14:textId="77777777" w:rsidR="00FA581B" w:rsidRPr="00C84D30" w:rsidRDefault="008474FC">
      <w:pPr>
        <w:pStyle w:val="Heading4"/>
        <w:keepNext w:val="0"/>
        <w:keepLines w:val="0"/>
        <w:spacing w:before="240" w:after="40"/>
        <w:rPr>
          <w:rFonts w:ascii="Calibri" w:hAnsi="Calibri"/>
          <w:b/>
          <w:color w:val="1155CC"/>
          <w:sz w:val="22"/>
          <w:szCs w:val="22"/>
          <w:rPrChange w:id="423" w:author="Cuddeback, Leah M" w:date="2020-09-05T01:01:00Z">
            <w:rPr>
              <w:b/>
              <w:color w:val="1155CC"/>
              <w:sz w:val="22"/>
              <w:szCs w:val="22"/>
            </w:rPr>
          </w:rPrChange>
        </w:rPr>
      </w:pPr>
      <w:bookmarkStart w:id="424" w:name="_yhdhh5wf104t" w:colFirst="0" w:colLast="0"/>
      <w:bookmarkEnd w:id="424"/>
      <w:r w:rsidRPr="00C84D30">
        <w:rPr>
          <w:rFonts w:ascii="Calibri" w:hAnsi="Calibri"/>
          <w:b/>
          <w:color w:val="1155CC"/>
          <w:sz w:val="22"/>
          <w:szCs w:val="22"/>
          <w:rPrChange w:id="425" w:author="Cuddeback, Leah M" w:date="2020-09-05T01:01:00Z">
            <w:rPr>
              <w:b/>
              <w:color w:val="1155CC"/>
              <w:sz w:val="22"/>
              <w:szCs w:val="22"/>
            </w:rPr>
          </w:rPrChange>
        </w:rPr>
        <w:t>Night Sky Video Contest</w:t>
      </w:r>
    </w:p>
    <w:p w14:paraId="30A035BE" w14:textId="0241C56C" w:rsidR="008E6F33" w:rsidRPr="00C84D30" w:rsidRDefault="008474FC">
      <w:pPr>
        <w:pStyle w:val="Normal1"/>
        <w:spacing w:before="240" w:after="240"/>
        <w:rPr>
          <w:rFonts w:ascii="Calibri" w:hAnsi="Calibri"/>
          <w:rPrChange w:id="426" w:author="Cuddeback, Leah M" w:date="2020-09-05T01:01:00Z">
            <w:rPr/>
          </w:rPrChange>
        </w:rPr>
      </w:pPr>
      <w:r w:rsidRPr="00C84D30">
        <w:rPr>
          <w:rFonts w:ascii="Calibri" w:hAnsi="Calibri"/>
          <w:rPrChange w:id="427" w:author="Cuddeback, Leah M" w:date="2020-09-05T01:01:00Z">
            <w:rPr/>
          </w:rPrChange>
        </w:rPr>
        <w:t xml:space="preserve">Invite your community to share short videos about the night sky to promote </w:t>
      </w:r>
      <w:r w:rsidR="002018C7" w:rsidRPr="00C84D30">
        <w:rPr>
          <w:rFonts w:ascii="Calibri" w:hAnsi="Calibri"/>
          <w:rPrChange w:id="428" w:author="Cuddeback, Leah M" w:date="2020-09-05T01:01:00Z">
            <w:rPr/>
          </w:rPrChange>
        </w:rPr>
        <w:t>night</w:t>
      </w:r>
      <w:r w:rsidRPr="00C84D30">
        <w:rPr>
          <w:rFonts w:ascii="Calibri" w:hAnsi="Calibri"/>
          <w:rPrChange w:id="429" w:author="Cuddeback, Leah M" w:date="2020-09-05T01:01:00Z">
            <w:rPr/>
          </w:rPrChange>
        </w:rPr>
        <w:t xml:space="preserve"> sky friendly lighting and night sky preservation in your community. </w:t>
      </w:r>
      <w:del w:id="430" w:author="Cuddeback, Leah M" w:date="2020-09-05T00:48:00Z">
        <w:r w:rsidRPr="00C84D30" w:rsidDel="00D47BC2">
          <w:rPr>
            <w:rFonts w:ascii="Calibri" w:hAnsi="Calibri"/>
            <w:rPrChange w:id="431" w:author="Cuddeback, Leah M" w:date="2020-09-05T01:01:00Z">
              <w:rPr/>
            </w:rPrChange>
          </w:rPr>
          <w:delText xml:space="preserve"> </w:delText>
        </w:r>
      </w:del>
      <w:r w:rsidR="008E6F33" w:rsidRPr="00C84D30">
        <w:rPr>
          <w:rFonts w:ascii="Calibri" w:hAnsi="Calibri"/>
          <w:rPrChange w:id="432" w:author="Cuddeback, Leah M" w:date="2020-09-05T01:01:00Z">
            <w:rPr/>
          </w:rPrChange>
        </w:rPr>
        <w:t>Submissions can be shared on the web.</w:t>
      </w:r>
    </w:p>
    <w:p w14:paraId="1B025A10" w14:textId="47D6420D" w:rsidR="008E6F33" w:rsidRPr="00C84D30" w:rsidRDefault="008E6F33" w:rsidP="008E6F33">
      <w:pPr>
        <w:pStyle w:val="Heading4"/>
        <w:keepNext w:val="0"/>
        <w:keepLines w:val="0"/>
        <w:spacing w:before="240" w:after="40"/>
        <w:rPr>
          <w:rFonts w:ascii="Calibri" w:hAnsi="Calibri"/>
          <w:b/>
          <w:color w:val="1155CC"/>
          <w:sz w:val="22"/>
          <w:szCs w:val="22"/>
          <w:rPrChange w:id="433" w:author="Cuddeback, Leah M" w:date="2020-09-05T01:01:00Z">
            <w:rPr>
              <w:b/>
              <w:color w:val="1155CC"/>
              <w:sz w:val="22"/>
              <w:szCs w:val="22"/>
            </w:rPr>
          </w:rPrChange>
        </w:rPr>
      </w:pPr>
      <w:r w:rsidRPr="00C84D30">
        <w:rPr>
          <w:rFonts w:ascii="Calibri" w:hAnsi="Calibri"/>
          <w:b/>
          <w:color w:val="1155CC"/>
          <w:sz w:val="22"/>
          <w:szCs w:val="22"/>
          <w:rPrChange w:id="434" w:author="Cuddeback, Leah M" w:date="2020-09-05T01:01:00Z">
            <w:rPr>
              <w:b/>
              <w:color w:val="1155CC"/>
              <w:sz w:val="22"/>
              <w:szCs w:val="22"/>
            </w:rPr>
          </w:rPrChange>
        </w:rPr>
        <w:t>Halloween Costume Contest</w:t>
      </w:r>
    </w:p>
    <w:p w14:paraId="0000000E" w14:textId="5CB1FFAB" w:rsidR="00FA581B" w:rsidRPr="00C84D30" w:rsidRDefault="008E6F33">
      <w:pPr>
        <w:pStyle w:val="Normal1"/>
        <w:spacing w:before="240" w:after="240"/>
        <w:rPr>
          <w:rFonts w:ascii="Calibri" w:hAnsi="Calibri"/>
          <w:rPrChange w:id="435" w:author="Cuddeback, Leah M" w:date="2020-09-05T01:01:00Z">
            <w:rPr/>
          </w:rPrChange>
        </w:rPr>
      </w:pPr>
      <w:r w:rsidRPr="00C84D30">
        <w:rPr>
          <w:rFonts w:ascii="Calibri" w:hAnsi="Calibri"/>
          <w:rPrChange w:id="436" w:author="Cuddeback, Leah M" w:date="2020-09-05T01:01:00Z">
            <w:rPr/>
          </w:rPrChange>
        </w:rPr>
        <w:t xml:space="preserve">Invite your community to dress up to </w:t>
      </w:r>
      <w:r w:rsidR="0095124E" w:rsidRPr="00C84D30">
        <w:rPr>
          <w:rFonts w:ascii="Calibri" w:hAnsi="Calibri"/>
          <w:rPrChange w:id="437" w:author="Cuddeback, Leah M" w:date="2020-09-05T01:01:00Z">
            <w:rPr/>
          </w:rPrChange>
        </w:rPr>
        <w:t>celebrate</w:t>
      </w:r>
      <w:r w:rsidRPr="00C84D30">
        <w:rPr>
          <w:rFonts w:ascii="Calibri" w:hAnsi="Calibri"/>
          <w:rPrChange w:id="438" w:author="Cuddeback, Leah M" w:date="2020-09-05T01:01:00Z">
            <w:rPr/>
          </w:rPrChange>
        </w:rPr>
        <w:t xml:space="preserve"> the night sky for Halloween. Adorn yourself as an astronaut, engineer, space traveler, D</w:t>
      </w:r>
      <w:ins w:id="439" w:author="Cuddeback, Leah M" w:date="2020-09-05T00:48:00Z">
        <w:r w:rsidR="00D47BC2" w:rsidRPr="00C84D30">
          <w:rPr>
            <w:rFonts w:ascii="Calibri" w:hAnsi="Calibri"/>
            <w:rPrChange w:id="440" w:author="Cuddeback, Leah M" w:date="2020-09-05T01:01:00Z">
              <w:rPr/>
            </w:rPrChange>
          </w:rPr>
          <w:t>octor</w:t>
        </w:r>
      </w:ins>
      <w:del w:id="441" w:author="Cuddeback, Leah M" w:date="2020-09-05T00:48:00Z">
        <w:r w:rsidRPr="00C84D30" w:rsidDel="00D47BC2">
          <w:rPr>
            <w:rFonts w:ascii="Calibri" w:hAnsi="Calibri"/>
            <w:rPrChange w:id="442" w:author="Cuddeback, Leah M" w:date="2020-09-05T01:01:00Z">
              <w:rPr/>
            </w:rPrChange>
          </w:rPr>
          <w:delText>r.</w:delText>
        </w:r>
      </w:del>
      <w:r w:rsidRPr="00C84D30">
        <w:rPr>
          <w:rFonts w:ascii="Calibri" w:hAnsi="Calibri"/>
          <w:rPrChange w:id="443" w:author="Cuddeback, Leah M" w:date="2020-09-05T01:01:00Z">
            <w:rPr/>
          </w:rPrChange>
        </w:rPr>
        <w:t xml:space="preserve"> Who, an alien or anything that makes you want to marvel at the wonders of the universe above our heads. Share photographs and submit photos of your community wearing their costumes through social media to celebrate Hill Country Night Sky Month. </w:t>
      </w:r>
      <w:ins w:id="444" w:author="Cuddeback, Leah M" w:date="2020-09-05T00:48:00Z">
        <w:r w:rsidR="00D47BC2" w:rsidRPr="00C84D30">
          <w:rPr>
            <w:rFonts w:ascii="Calibri" w:hAnsi="Calibri"/>
            <w:rPrChange w:id="445" w:author="Cuddeback, Leah M" w:date="2020-09-05T01:01:00Z">
              <w:rPr/>
            </w:rPrChange>
          </w:rPr>
          <w:t>Be sure to tag #NightSkyMonth to show o</w:t>
        </w:r>
      </w:ins>
      <w:ins w:id="446" w:author="Cuddeback, Leah M" w:date="2020-09-05T00:49:00Z">
        <w:r w:rsidR="00D47BC2" w:rsidRPr="00C84D30">
          <w:rPr>
            <w:rFonts w:ascii="Calibri" w:hAnsi="Calibri"/>
            <w:rPrChange w:id="447" w:author="Cuddeback, Leah M" w:date="2020-09-05T01:01:00Z">
              <w:rPr/>
            </w:rPrChange>
          </w:rPr>
          <w:t xml:space="preserve">ff your masterpiece! </w:t>
        </w:r>
      </w:ins>
    </w:p>
    <w:p w14:paraId="0000000F" w14:textId="77777777" w:rsidR="00FA581B" w:rsidRPr="00C84D30" w:rsidRDefault="008474FC">
      <w:pPr>
        <w:pStyle w:val="Heading4"/>
        <w:keepNext w:val="0"/>
        <w:keepLines w:val="0"/>
        <w:spacing w:before="240" w:after="40"/>
        <w:rPr>
          <w:rFonts w:ascii="Calibri" w:hAnsi="Calibri"/>
          <w:b/>
          <w:color w:val="1155CC"/>
          <w:sz w:val="22"/>
          <w:szCs w:val="22"/>
          <w:rPrChange w:id="448" w:author="Cuddeback, Leah M" w:date="2020-09-05T01:01:00Z">
            <w:rPr>
              <w:b/>
              <w:color w:val="1155CC"/>
              <w:sz w:val="22"/>
              <w:szCs w:val="22"/>
            </w:rPr>
          </w:rPrChange>
        </w:rPr>
      </w:pPr>
      <w:bookmarkStart w:id="449" w:name="_txib8tv518gc" w:colFirst="0" w:colLast="0"/>
      <w:bookmarkEnd w:id="449"/>
      <w:r w:rsidRPr="00C84D30">
        <w:rPr>
          <w:rFonts w:ascii="Calibri" w:hAnsi="Calibri"/>
          <w:b/>
          <w:color w:val="1155CC"/>
          <w:sz w:val="22"/>
          <w:szCs w:val="22"/>
          <w:rPrChange w:id="450" w:author="Cuddeback, Leah M" w:date="2020-09-05T01:01:00Z">
            <w:rPr>
              <w:b/>
              <w:color w:val="1155CC"/>
              <w:sz w:val="22"/>
              <w:szCs w:val="22"/>
            </w:rPr>
          </w:rPrChange>
        </w:rPr>
        <w:t>Better Lighting Contest</w:t>
      </w:r>
    </w:p>
    <w:p w14:paraId="31599883" w14:textId="658861B1" w:rsidR="00513C5D" w:rsidRPr="00C84D30" w:rsidRDefault="008474FC" w:rsidP="00041667">
      <w:pPr>
        <w:pStyle w:val="Normal1"/>
        <w:spacing w:before="240" w:after="240"/>
        <w:rPr>
          <w:rFonts w:ascii="Calibri" w:hAnsi="Calibri"/>
          <w:rPrChange w:id="451" w:author="Cuddeback, Leah M" w:date="2020-09-05T01:01:00Z">
            <w:rPr/>
          </w:rPrChange>
        </w:rPr>
      </w:pPr>
      <w:r w:rsidRPr="00C84D30">
        <w:rPr>
          <w:rFonts w:ascii="Calibri" w:hAnsi="Calibri"/>
          <w:rPrChange w:id="452" w:author="Cuddeback, Leah M" w:date="2020-09-05T01:01:00Z">
            <w:rPr/>
          </w:rPrChange>
        </w:rPr>
        <w:t>Invite your local community</w:t>
      </w:r>
      <w:r w:rsidR="00541122" w:rsidRPr="00C84D30">
        <w:rPr>
          <w:rFonts w:ascii="Calibri" w:hAnsi="Calibri"/>
          <w:rPrChange w:id="453" w:author="Cuddeback, Leah M" w:date="2020-09-05T01:01:00Z">
            <w:rPr/>
          </w:rPrChange>
        </w:rPr>
        <w:t xml:space="preserve"> to improve their outdoor lighting</w:t>
      </w:r>
      <w:del w:id="454" w:author="Cuddeback, Leah M" w:date="2020-09-05T00:49:00Z">
        <w:r w:rsidR="00541122" w:rsidRPr="00C84D30" w:rsidDel="00D47BC2">
          <w:rPr>
            <w:rFonts w:ascii="Calibri" w:hAnsi="Calibri"/>
            <w:rPrChange w:id="455" w:author="Cuddeback, Leah M" w:date="2020-09-05T01:01:00Z">
              <w:rPr/>
            </w:rPrChange>
          </w:rPr>
          <w:delText>,</w:delText>
        </w:r>
      </w:del>
      <w:r w:rsidR="00541122" w:rsidRPr="00C84D30">
        <w:rPr>
          <w:rFonts w:ascii="Calibri" w:hAnsi="Calibri"/>
          <w:rPrChange w:id="456" w:author="Cuddeback, Leah M" w:date="2020-09-05T01:01:00Z">
            <w:rPr/>
          </w:rPrChange>
        </w:rPr>
        <w:t xml:space="preserve"> and make it fun!</w:t>
      </w:r>
      <w:r w:rsidRPr="00C84D30">
        <w:rPr>
          <w:rFonts w:ascii="Calibri" w:hAnsi="Calibri"/>
          <w:rPrChange w:id="457" w:author="Cuddeback, Leah M" w:date="2020-09-05T01:01:00Z">
            <w:rPr/>
          </w:rPrChange>
        </w:rPr>
        <w:t xml:space="preserve"> Invite </w:t>
      </w:r>
      <w:r w:rsidR="00541122" w:rsidRPr="00C84D30">
        <w:rPr>
          <w:rFonts w:ascii="Calibri" w:hAnsi="Calibri"/>
          <w:rPrChange w:id="458" w:author="Cuddeback, Leah M" w:date="2020-09-05T01:01:00Z">
            <w:rPr/>
          </w:rPrChange>
        </w:rPr>
        <w:t xml:space="preserve">folks </w:t>
      </w:r>
      <w:r w:rsidRPr="00C84D30">
        <w:rPr>
          <w:rFonts w:ascii="Calibri" w:hAnsi="Calibri"/>
          <w:rPrChange w:id="459" w:author="Cuddeback, Leah M" w:date="2020-09-05T01:01:00Z">
            <w:rPr/>
          </w:rPrChange>
        </w:rPr>
        <w:t>to share their commitment to preserving night skies by posting before and after photo</w:t>
      </w:r>
      <w:r w:rsidR="00541122" w:rsidRPr="00C84D30">
        <w:rPr>
          <w:rFonts w:ascii="Calibri" w:hAnsi="Calibri"/>
          <w:rPrChange w:id="460" w:author="Cuddeback, Leah M" w:date="2020-09-05T01:01:00Z">
            <w:rPr/>
          </w:rPrChange>
        </w:rPr>
        <w:t>s</w:t>
      </w:r>
      <w:r w:rsidRPr="00C84D30">
        <w:rPr>
          <w:rFonts w:ascii="Calibri" w:hAnsi="Calibri"/>
          <w:rPrChange w:id="461" w:author="Cuddeback, Leah M" w:date="2020-09-05T01:01:00Z">
            <w:rPr/>
          </w:rPrChange>
        </w:rPr>
        <w:t xml:space="preserve"> through social media. </w:t>
      </w:r>
    </w:p>
    <w:p w14:paraId="032E2DB3" w14:textId="7E61D300" w:rsidR="001F690B" w:rsidRPr="00C84D30" w:rsidRDefault="00513C5D" w:rsidP="00041667">
      <w:pPr>
        <w:pStyle w:val="Normal1"/>
        <w:pBdr>
          <w:bottom w:val="single" w:sz="12" w:space="1" w:color="auto"/>
        </w:pBdr>
        <w:spacing w:before="240" w:after="240"/>
        <w:rPr>
          <w:rFonts w:ascii="Calibri" w:hAnsi="Calibri"/>
          <w:i/>
          <w:rPrChange w:id="462" w:author="Cuddeback, Leah M" w:date="2020-09-05T01:01:00Z">
            <w:rPr>
              <w:i/>
            </w:rPr>
          </w:rPrChange>
        </w:rPr>
      </w:pPr>
      <w:r w:rsidRPr="00C84D30">
        <w:rPr>
          <w:rFonts w:ascii="Calibri" w:hAnsi="Calibri"/>
          <w:i/>
          <w:rPrChange w:id="463" w:author="Cuddeback, Leah M" w:date="2020-09-05T01:01:00Z">
            <w:rPr>
              <w:i/>
            </w:rPr>
          </w:rPrChange>
        </w:rPr>
        <w:t xml:space="preserve">For all of these events and contests, please </w:t>
      </w:r>
      <w:ins w:id="464" w:author="Cuddeback, Leah M" w:date="2020-09-05T00:49:00Z">
        <w:r w:rsidR="00D47BC2" w:rsidRPr="00C84D30">
          <w:rPr>
            <w:rFonts w:ascii="Calibri" w:hAnsi="Calibri"/>
            <w:i/>
            <w:rPrChange w:id="465" w:author="Cuddeback, Leah M" w:date="2020-09-05T01:01:00Z">
              <w:rPr>
                <w:i/>
              </w:rPr>
            </w:rPrChange>
          </w:rPr>
          <w:t>tag</w:t>
        </w:r>
      </w:ins>
      <w:del w:id="466" w:author="Cuddeback, Leah M" w:date="2020-09-05T00:49:00Z">
        <w:r w:rsidRPr="00C84D30" w:rsidDel="00D47BC2">
          <w:rPr>
            <w:rFonts w:ascii="Calibri" w:hAnsi="Calibri"/>
            <w:i/>
            <w:rPrChange w:id="467" w:author="Cuddeback, Leah M" w:date="2020-09-05T01:01:00Z">
              <w:rPr>
                <w:i/>
              </w:rPr>
            </w:rPrChange>
          </w:rPr>
          <w:delText>u</w:delText>
        </w:r>
        <w:r w:rsidR="008474FC" w:rsidRPr="00C84D30" w:rsidDel="00D47BC2">
          <w:rPr>
            <w:rFonts w:ascii="Calibri" w:hAnsi="Calibri"/>
            <w:i/>
            <w:rPrChange w:id="468" w:author="Cuddeback, Leah M" w:date="2020-09-05T01:01:00Z">
              <w:rPr>
                <w:i/>
              </w:rPr>
            </w:rPrChange>
          </w:rPr>
          <w:delText>se</w:delText>
        </w:r>
      </w:del>
      <w:r w:rsidR="008474FC" w:rsidRPr="00C84D30">
        <w:rPr>
          <w:rFonts w:ascii="Calibri" w:hAnsi="Calibri"/>
          <w:i/>
          <w:rPrChange w:id="469" w:author="Cuddeback, Leah M" w:date="2020-09-05T01:01:00Z">
            <w:rPr>
              <w:i/>
            </w:rPr>
          </w:rPrChange>
        </w:rPr>
        <w:t xml:space="preserve"> </w:t>
      </w:r>
      <w:r w:rsidR="00541122" w:rsidRPr="00C84D30">
        <w:rPr>
          <w:rFonts w:ascii="Calibri" w:hAnsi="Calibri"/>
          <w:b/>
          <w:rPrChange w:id="470" w:author="Cuddeback, Leah M" w:date="2020-09-05T01:01:00Z">
            <w:rPr>
              <w:b/>
            </w:rPr>
          </w:rPrChange>
        </w:rPr>
        <w:t>#NightSkyMonth</w:t>
      </w:r>
      <w:r w:rsidR="00541122" w:rsidRPr="00C84D30">
        <w:rPr>
          <w:rFonts w:ascii="Calibri" w:hAnsi="Calibri"/>
          <w:i/>
          <w:rPrChange w:id="471" w:author="Cuddeback, Leah M" w:date="2020-09-05T01:01:00Z">
            <w:rPr>
              <w:i/>
            </w:rPr>
          </w:rPrChange>
        </w:rPr>
        <w:t xml:space="preserve"> </w:t>
      </w:r>
      <w:bookmarkStart w:id="472" w:name="_ww12v7tg9cz1" w:colFirst="0" w:colLast="0"/>
      <w:bookmarkEnd w:id="472"/>
      <w:r w:rsidRPr="00C84D30">
        <w:rPr>
          <w:rFonts w:ascii="Calibri" w:hAnsi="Calibri"/>
          <w:i/>
          <w:rPrChange w:id="473" w:author="Cuddeback, Leah M" w:date="2020-09-05T01:01:00Z">
            <w:rPr>
              <w:i/>
            </w:rPr>
          </w:rPrChange>
        </w:rPr>
        <w:t>on social media so the Hill Country sees it!</w:t>
      </w:r>
    </w:p>
    <w:p w14:paraId="2E045A36" w14:textId="77777777" w:rsidR="004E719B" w:rsidRPr="00C84D30" w:rsidRDefault="004E719B" w:rsidP="004E719B">
      <w:pPr>
        <w:pStyle w:val="Heading4"/>
        <w:keepNext w:val="0"/>
        <w:keepLines w:val="0"/>
        <w:spacing w:before="240" w:after="40"/>
        <w:rPr>
          <w:rFonts w:ascii="Calibri" w:hAnsi="Calibri"/>
          <w:b/>
          <w:color w:val="4F81BD" w:themeColor="accent1"/>
          <w:sz w:val="28"/>
          <w:szCs w:val="28"/>
          <w:u w:val="single"/>
          <w:rPrChange w:id="474" w:author="Cuddeback, Leah M" w:date="2020-09-05T01:01:00Z">
            <w:rPr>
              <w:b/>
              <w:color w:val="4F81BD" w:themeColor="accent1"/>
              <w:sz w:val="28"/>
              <w:szCs w:val="28"/>
              <w:u w:val="single"/>
            </w:rPr>
          </w:rPrChange>
        </w:rPr>
      </w:pPr>
      <w:r w:rsidRPr="00C84D30">
        <w:rPr>
          <w:rFonts w:ascii="Calibri" w:hAnsi="Calibri"/>
          <w:b/>
          <w:color w:val="1155CC"/>
          <w:sz w:val="22"/>
          <w:szCs w:val="22"/>
          <w:u w:val="single"/>
          <w:rPrChange w:id="475" w:author="Cuddeback, Leah M" w:date="2020-09-05T01:01:00Z">
            <w:rPr>
              <w:b/>
              <w:color w:val="1155CC"/>
              <w:sz w:val="22"/>
              <w:szCs w:val="22"/>
              <w:u w:val="single"/>
            </w:rPr>
          </w:rPrChange>
        </w:rPr>
        <w:t xml:space="preserve">ACTIVITY IDEAS </w:t>
      </w:r>
    </w:p>
    <w:p w14:paraId="00000017" w14:textId="1080BFBE" w:rsidR="00FA581B" w:rsidRPr="00C84D30" w:rsidRDefault="00541122">
      <w:pPr>
        <w:pStyle w:val="Heading4"/>
        <w:keepNext w:val="0"/>
        <w:keepLines w:val="0"/>
        <w:spacing w:before="240" w:after="40"/>
        <w:rPr>
          <w:rFonts w:ascii="Calibri" w:hAnsi="Calibri"/>
          <w:b/>
          <w:color w:val="1155CC"/>
          <w:sz w:val="22"/>
          <w:szCs w:val="22"/>
          <w:rPrChange w:id="476" w:author="Cuddeback, Leah M" w:date="2020-09-05T01:01:00Z">
            <w:rPr>
              <w:b/>
              <w:color w:val="1155CC"/>
              <w:sz w:val="22"/>
              <w:szCs w:val="22"/>
            </w:rPr>
          </w:rPrChange>
        </w:rPr>
      </w:pPr>
      <w:bookmarkStart w:id="477" w:name="_dxit5bpevost" w:colFirst="0" w:colLast="0"/>
      <w:bookmarkEnd w:id="477"/>
      <w:r w:rsidRPr="00C84D30">
        <w:rPr>
          <w:rFonts w:ascii="Calibri" w:hAnsi="Calibri"/>
          <w:b/>
          <w:color w:val="1155CC"/>
          <w:sz w:val="22"/>
          <w:szCs w:val="22"/>
          <w:rPrChange w:id="478" w:author="Cuddeback, Leah M" w:date="2020-09-05T01:01:00Z">
            <w:rPr>
              <w:b/>
              <w:color w:val="1155CC"/>
              <w:sz w:val="22"/>
              <w:szCs w:val="22"/>
            </w:rPr>
          </w:rPrChange>
        </w:rPr>
        <w:t xml:space="preserve">Community </w:t>
      </w:r>
      <w:r w:rsidR="008474FC" w:rsidRPr="00C84D30">
        <w:rPr>
          <w:rFonts w:ascii="Calibri" w:hAnsi="Calibri"/>
          <w:b/>
          <w:color w:val="1155CC"/>
          <w:sz w:val="22"/>
          <w:szCs w:val="22"/>
          <w:rPrChange w:id="479" w:author="Cuddeback, Leah M" w:date="2020-09-05T01:01:00Z">
            <w:rPr>
              <w:b/>
              <w:color w:val="1155CC"/>
              <w:sz w:val="22"/>
              <w:szCs w:val="22"/>
            </w:rPr>
          </w:rPrChange>
        </w:rPr>
        <w:t>Science</w:t>
      </w:r>
      <w:r w:rsidR="008822E7" w:rsidRPr="00C84D30">
        <w:rPr>
          <w:rFonts w:ascii="Calibri" w:hAnsi="Calibri"/>
          <w:b/>
          <w:color w:val="1155CC"/>
          <w:sz w:val="22"/>
          <w:szCs w:val="22"/>
          <w:rPrChange w:id="480" w:author="Cuddeback, Leah M" w:date="2020-09-05T01:01:00Z">
            <w:rPr>
              <w:b/>
              <w:color w:val="1155CC"/>
              <w:sz w:val="22"/>
              <w:szCs w:val="22"/>
            </w:rPr>
          </w:rPrChange>
        </w:rPr>
        <w:t xml:space="preserve"> </w:t>
      </w:r>
      <w:r w:rsidR="008474FC" w:rsidRPr="00C84D30">
        <w:rPr>
          <w:rFonts w:ascii="Calibri" w:hAnsi="Calibri"/>
          <w:b/>
          <w:color w:val="1155CC"/>
          <w:sz w:val="22"/>
          <w:szCs w:val="22"/>
          <w:rPrChange w:id="481" w:author="Cuddeback, Leah M" w:date="2020-09-05T01:01:00Z">
            <w:rPr>
              <w:b/>
              <w:color w:val="1155CC"/>
              <w:sz w:val="22"/>
              <w:szCs w:val="22"/>
            </w:rPr>
          </w:rPrChange>
        </w:rPr>
        <w:t xml:space="preserve">- Globe at Night </w:t>
      </w:r>
    </w:p>
    <w:p w14:paraId="3EE9568E" w14:textId="76623FEA" w:rsidR="00541122" w:rsidRPr="00C84D30" w:rsidRDefault="008474FC" w:rsidP="00041667">
      <w:pPr>
        <w:pStyle w:val="Normal1"/>
        <w:spacing w:before="240" w:after="240"/>
        <w:rPr>
          <w:rFonts w:ascii="Calibri" w:hAnsi="Calibri"/>
          <w:rPrChange w:id="482" w:author="Cuddeback, Leah M" w:date="2020-09-05T01:01:00Z">
            <w:rPr/>
          </w:rPrChange>
        </w:rPr>
      </w:pPr>
      <w:r w:rsidRPr="00C84D30">
        <w:rPr>
          <w:rFonts w:ascii="Calibri" w:hAnsi="Calibri"/>
          <w:rPrChange w:id="483" w:author="Cuddeback, Leah M" w:date="2020-09-05T01:01:00Z">
            <w:rPr/>
          </w:rPrChange>
        </w:rPr>
        <w:t xml:space="preserve">Invite your community to participate in the monthly </w:t>
      </w:r>
      <w:r w:rsidR="002D10B3" w:rsidRPr="00C84D30">
        <w:rPr>
          <w:rFonts w:ascii="Calibri" w:hAnsi="Calibri"/>
          <w:rPrChange w:id="484" w:author="Cuddeback, Leah M" w:date="2020-09-05T01:01:00Z">
            <w:rPr/>
          </w:rPrChange>
        </w:rPr>
        <w:fldChar w:fldCharType="begin"/>
      </w:r>
      <w:r w:rsidR="002D10B3" w:rsidRPr="00C84D30">
        <w:rPr>
          <w:rFonts w:ascii="Calibri" w:hAnsi="Calibri"/>
          <w:rPrChange w:id="485" w:author="Cuddeback, Leah M" w:date="2020-09-05T01:01:00Z">
            <w:rPr/>
          </w:rPrChange>
        </w:rPr>
        <w:instrText xml:space="preserve"> HYPERLINK "https://www.globeatnight.org/" \h </w:instrText>
      </w:r>
      <w:r w:rsidR="002D10B3" w:rsidRPr="00C84D30">
        <w:rPr>
          <w:rFonts w:ascii="Calibri" w:hAnsi="Calibri"/>
          <w:rPrChange w:id="486" w:author="Cuddeback, Leah M" w:date="2020-09-05T01:01:00Z">
            <w:rPr/>
          </w:rPrChange>
        </w:rPr>
        <w:fldChar w:fldCharType="separate"/>
      </w:r>
      <w:r w:rsidRPr="00C84D30">
        <w:rPr>
          <w:rFonts w:ascii="Calibri" w:hAnsi="Calibri"/>
          <w:color w:val="1155CC"/>
          <w:u w:val="single"/>
          <w:rPrChange w:id="487" w:author="Cuddeback, Leah M" w:date="2020-09-05T01:01:00Z">
            <w:rPr>
              <w:color w:val="1155CC"/>
              <w:u w:val="single"/>
            </w:rPr>
          </w:rPrChange>
        </w:rPr>
        <w:t>Globe at Night c</w:t>
      </w:r>
      <w:r w:rsidR="00541122" w:rsidRPr="00C84D30">
        <w:rPr>
          <w:rFonts w:ascii="Calibri" w:hAnsi="Calibri"/>
          <w:color w:val="1155CC"/>
          <w:u w:val="single"/>
          <w:rPrChange w:id="488" w:author="Cuddeback, Leah M" w:date="2020-09-05T01:01:00Z">
            <w:rPr>
              <w:color w:val="1155CC"/>
              <w:u w:val="single"/>
            </w:rPr>
          </w:rPrChange>
        </w:rPr>
        <w:t>ommunity</w:t>
      </w:r>
      <w:r w:rsidRPr="00C84D30">
        <w:rPr>
          <w:rFonts w:ascii="Calibri" w:hAnsi="Calibri"/>
          <w:color w:val="1155CC"/>
          <w:u w:val="single"/>
          <w:rPrChange w:id="489" w:author="Cuddeback, Leah M" w:date="2020-09-05T01:01:00Z">
            <w:rPr>
              <w:color w:val="1155CC"/>
              <w:u w:val="single"/>
            </w:rPr>
          </w:rPrChange>
        </w:rPr>
        <w:t xml:space="preserve"> science campaign</w:t>
      </w:r>
      <w:r w:rsidR="002D10B3" w:rsidRPr="00C84D30">
        <w:rPr>
          <w:rFonts w:ascii="Calibri" w:hAnsi="Calibri"/>
          <w:color w:val="1155CC"/>
          <w:u w:val="single"/>
          <w:rPrChange w:id="490" w:author="Cuddeback, Leah M" w:date="2020-09-05T01:01:00Z">
            <w:rPr>
              <w:color w:val="1155CC"/>
              <w:u w:val="single"/>
            </w:rPr>
          </w:rPrChange>
        </w:rPr>
        <w:fldChar w:fldCharType="end"/>
      </w:r>
      <w:r w:rsidRPr="00C84D30">
        <w:rPr>
          <w:rFonts w:ascii="Calibri" w:hAnsi="Calibri"/>
          <w:rPrChange w:id="491" w:author="Cuddeback, Leah M" w:date="2020-09-05T01:01:00Z">
            <w:rPr/>
          </w:rPrChange>
        </w:rPr>
        <w:t xml:space="preserve"> </w:t>
      </w:r>
      <w:r w:rsidR="005A3758" w:rsidRPr="00C84D30">
        <w:rPr>
          <w:rFonts w:ascii="Calibri" w:hAnsi="Calibri"/>
          <w:rPrChange w:id="492" w:author="Cuddeback, Leah M" w:date="2020-09-05T01:01:00Z">
            <w:rPr/>
          </w:rPrChange>
        </w:rPr>
        <w:t>from</w:t>
      </w:r>
      <w:r w:rsidRPr="00C84D30">
        <w:rPr>
          <w:rFonts w:ascii="Calibri" w:hAnsi="Calibri"/>
          <w:rPrChange w:id="493" w:author="Cuddeback, Leah M" w:date="2020-09-05T01:01:00Z">
            <w:rPr/>
          </w:rPrChange>
        </w:rPr>
        <w:t xml:space="preserve"> October 8</w:t>
      </w:r>
      <w:r w:rsidR="005A3758" w:rsidRPr="00C84D30">
        <w:rPr>
          <w:rFonts w:ascii="Calibri" w:hAnsi="Calibri"/>
          <w:rPrChange w:id="494" w:author="Cuddeback, Leah M" w:date="2020-09-05T01:01:00Z">
            <w:rPr/>
          </w:rPrChange>
        </w:rPr>
        <w:t xml:space="preserve">th to the </w:t>
      </w:r>
      <w:r w:rsidRPr="00C84D30">
        <w:rPr>
          <w:rFonts w:ascii="Calibri" w:hAnsi="Calibri"/>
          <w:rPrChange w:id="495" w:author="Cuddeback, Leah M" w:date="2020-09-05T01:01:00Z">
            <w:rPr/>
          </w:rPrChange>
        </w:rPr>
        <w:t>17</w:t>
      </w:r>
      <w:r w:rsidR="005A3758" w:rsidRPr="00C84D30">
        <w:rPr>
          <w:rFonts w:ascii="Calibri" w:hAnsi="Calibri"/>
          <w:rPrChange w:id="496" w:author="Cuddeback, Leah M" w:date="2020-09-05T01:01:00Z">
            <w:rPr/>
          </w:rPrChange>
        </w:rPr>
        <w:t>th</w:t>
      </w:r>
      <w:r w:rsidR="00541122" w:rsidRPr="00C84D30">
        <w:rPr>
          <w:rFonts w:ascii="Calibri" w:hAnsi="Calibri"/>
          <w:rPrChange w:id="497" w:author="Cuddeback, Leah M" w:date="2020-09-05T01:01:00Z">
            <w:rPr/>
          </w:rPrChange>
        </w:rPr>
        <w:t>.</w:t>
      </w:r>
      <w:r w:rsidRPr="00C84D30">
        <w:rPr>
          <w:rFonts w:ascii="Calibri" w:hAnsi="Calibri"/>
          <w:rPrChange w:id="498" w:author="Cuddeback, Leah M" w:date="2020-09-05T01:01:00Z">
            <w:rPr/>
          </w:rPrChange>
        </w:rPr>
        <w:t xml:space="preserve"> </w:t>
      </w:r>
      <w:r w:rsidR="00541122" w:rsidRPr="00C84D30">
        <w:rPr>
          <w:rFonts w:ascii="Calibri" w:hAnsi="Calibri"/>
          <w:rPrChange w:id="499" w:author="Cuddeback, Leah M" w:date="2020-09-05T01:01:00Z">
            <w:rPr/>
          </w:rPrChange>
        </w:rPr>
        <w:t>Set</w:t>
      </w:r>
      <w:r w:rsidRPr="00C84D30">
        <w:rPr>
          <w:rFonts w:ascii="Calibri" w:hAnsi="Calibri"/>
          <w:rPrChange w:id="500" w:author="Cuddeback, Leah M" w:date="2020-09-05T01:01:00Z">
            <w:rPr/>
          </w:rPrChange>
        </w:rPr>
        <w:t xml:space="preserve"> a goal </w:t>
      </w:r>
      <w:r w:rsidR="00541122" w:rsidRPr="00C84D30">
        <w:rPr>
          <w:rFonts w:ascii="Calibri" w:hAnsi="Calibri"/>
          <w:rPrChange w:id="501" w:author="Cuddeback, Leah M" w:date="2020-09-05T01:01:00Z">
            <w:rPr/>
          </w:rPrChange>
        </w:rPr>
        <w:t>for the</w:t>
      </w:r>
      <w:r w:rsidRPr="00C84D30">
        <w:rPr>
          <w:rFonts w:ascii="Calibri" w:hAnsi="Calibri"/>
          <w:rPrChange w:id="502" w:author="Cuddeback, Leah M" w:date="2020-09-05T01:01:00Z">
            <w:rPr/>
          </w:rPrChange>
        </w:rPr>
        <w:t xml:space="preserve"> number of observations</w:t>
      </w:r>
      <w:r w:rsidR="00541122" w:rsidRPr="00C84D30">
        <w:rPr>
          <w:rFonts w:ascii="Calibri" w:hAnsi="Calibri"/>
          <w:rPrChange w:id="503" w:author="Cuddeback, Leah M" w:date="2020-09-05T01:01:00Z">
            <w:rPr/>
          </w:rPrChange>
        </w:rPr>
        <w:t xml:space="preserve"> collected in your community.</w:t>
      </w:r>
      <w:r w:rsidRPr="00C84D30">
        <w:rPr>
          <w:rFonts w:ascii="Calibri" w:hAnsi="Calibri"/>
          <w:rPrChange w:id="504" w:author="Cuddeback, Leah M" w:date="2020-09-05T01:01:00Z">
            <w:rPr/>
          </w:rPrChange>
        </w:rPr>
        <w:t xml:space="preserve"> You can take this one step further and join the Globe at Night Adopt a Street Program. </w:t>
      </w:r>
    </w:p>
    <w:p w14:paraId="786EA02D" w14:textId="771AA80F" w:rsidR="00041667" w:rsidRPr="00C84D30" w:rsidRDefault="00041667" w:rsidP="00041667">
      <w:pPr>
        <w:pStyle w:val="Heading4"/>
        <w:spacing w:before="240" w:after="40"/>
        <w:rPr>
          <w:rFonts w:ascii="Calibri" w:hAnsi="Calibri"/>
          <w:b/>
          <w:bCs/>
          <w:color w:val="000000"/>
          <w:rPrChange w:id="505" w:author="Cuddeback, Leah M" w:date="2020-09-05T01:01:00Z">
            <w:rPr>
              <w:b/>
              <w:bCs/>
              <w:color w:val="000000"/>
            </w:rPr>
          </w:rPrChange>
        </w:rPr>
      </w:pPr>
      <w:r w:rsidRPr="00C84D30">
        <w:rPr>
          <w:rFonts w:ascii="Calibri" w:hAnsi="Calibri"/>
          <w:b/>
          <w:bCs/>
          <w:color w:val="1155CC"/>
          <w:sz w:val="22"/>
          <w:szCs w:val="22"/>
          <w:rPrChange w:id="506" w:author="Cuddeback, Leah M" w:date="2020-09-05T01:01:00Z">
            <w:rPr>
              <w:b/>
              <w:bCs/>
              <w:color w:val="1155CC"/>
              <w:sz w:val="22"/>
              <w:szCs w:val="22"/>
            </w:rPr>
          </w:rPrChange>
        </w:rPr>
        <w:t>Share the Stars with Kids</w:t>
      </w:r>
    </w:p>
    <w:p w14:paraId="5A90BE3A" w14:textId="6D0338A5" w:rsidR="00041667" w:rsidRPr="00C84D30" w:rsidRDefault="00EB677B" w:rsidP="00B03D50">
      <w:pPr>
        <w:pStyle w:val="NormalWeb"/>
        <w:spacing w:before="240" w:beforeAutospacing="0" w:after="240" w:afterAutospacing="0"/>
        <w:rPr>
          <w:rFonts w:ascii="Calibri" w:hAnsi="Calibri"/>
          <w:color w:val="000000"/>
          <w:rPrChange w:id="507" w:author="Cuddeback, Leah M" w:date="2020-09-05T01:01:00Z">
            <w:rPr>
              <w:color w:val="000000"/>
            </w:rPr>
          </w:rPrChange>
        </w:rPr>
      </w:pPr>
      <w:r w:rsidRPr="00C84D30">
        <w:rPr>
          <w:rFonts w:ascii="Calibri" w:hAnsi="Calibri" w:cs="Arial"/>
          <w:color w:val="000000"/>
          <w:sz w:val="22"/>
          <w:szCs w:val="22"/>
          <w:rPrChange w:id="508" w:author="Cuddeback, Leah M" w:date="2020-09-05T01:01:00Z">
            <w:rPr>
              <w:rFonts w:ascii="Arial" w:hAnsi="Arial" w:cs="Arial"/>
              <w:color w:val="000000"/>
              <w:sz w:val="22"/>
              <w:szCs w:val="22"/>
            </w:rPr>
          </w:rPrChange>
        </w:rPr>
        <w:t>Check out</w:t>
      </w:r>
      <w:r w:rsidR="00041667" w:rsidRPr="00C84D30">
        <w:rPr>
          <w:rFonts w:ascii="Calibri" w:hAnsi="Calibri" w:cs="Arial"/>
          <w:color w:val="000000"/>
          <w:sz w:val="22"/>
          <w:szCs w:val="22"/>
          <w:rPrChange w:id="509" w:author="Cuddeback, Leah M" w:date="2020-09-05T01:01:00Z">
            <w:rPr>
              <w:rFonts w:ascii="Arial" w:hAnsi="Arial" w:cs="Arial"/>
              <w:color w:val="000000"/>
              <w:sz w:val="22"/>
              <w:szCs w:val="22"/>
            </w:rPr>
          </w:rPrChange>
        </w:rPr>
        <w:t xml:space="preserve"> t</w:t>
      </w:r>
      <w:r w:rsidR="00800249" w:rsidRPr="00C84D30">
        <w:rPr>
          <w:rFonts w:ascii="Calibri" w:hAnsi="Calibri" w:cs="Arial"/>
          <w:color w:val="000000"/>
          <w:sz w:val="22"/>
          <w:szCs w:val="22"/>
          <w:rPrChange w:id="510" w:author="Cuddeback, Leah M" w:date="2020-09-05T01:01:00Z">
            <w:rPr>
              <w:rFonts w:ascii="Arial" w:hAnsi="Arial" w:cs="Arial"/>
              <w:color w:val="000000"/>
              <w:sz w:val="22"/>
              <w:szCs w:val="22"/>
            </w:rPr>
          </w:rPrChange>
        </w:rPr>
        <w:t xml:space="preserve">he </w:t>
      </w:r>
      <w:r w:rsidR="002D10B3" w:rsidRPr="00C84D30">
        <w:rPr>
          <w:rFonts w:ascii="Calibri" w:hAnsi="Calibri"/>
          <w:rPrChange w:id="511" w:author="Cuddeback, Leah M" w:date="2020-09-05T01:01:00Z">
            <w:rPr/>
          </w:rPrChange>
        </w:rPr>
        <w:fldChar w:fldCharType="begin"/>
      </w:r>
      <w:r w:rsidR="002D10B3" w:rsidRPr="00C84D30">
        <w:rPr>
          <w:rFonts w:ascii="Calibri" w:hAnsi="Calibri"/>
          <w:rPrChange w:id="512" w:author="Cuddeback, Leah M" w:date="2020-09-05T01:01:00Z">
            <w:rPr/>
          </w:rPrChange>
        </w:rPr>
        <w:instrText xml:space="preserve"> HYPERLINK "https://www.globeatnight.org/dsr/" </w:instrText>
      </w:r>
      <w:r w:rsidR="002D10B3" w:rsidRPr="00C84D30">
        <w:rPr>
          <w:rFonts w:ascii="Calibri" w:hAnsi="Calibri"/>
          <w:rPrChange w:id="513" w:author="Cuddeback, Leah M" w:date="2020-09-05T01:01:00Z">
            <w:rPr/>
          </w:rPrChange>
        </w:rPr>
        <w:fldChar w:fldCharType="separate"/>
      </w:r>
      <w:r w:rsidR="00800249" w:rsidRPr="00C84D30">
        <w:rPr>
          <w:rStyle w:val="Hyperlink"/>
          <w:rFonts w:ascii="Calibri" w:hAnsi="Calibri" w:cs="Arial"/>
          <w:color w:val="1155CC"/>
          <w:sz w:val="22"/>
          <w:szCs w:val="22"/>
          <w:rPrChange w:id="514" w:author="Cuddeback, Leah M" w:date="2020-09-05T01:01:00Z">
            <w:rPr>
              <w:rStyle w:val="Hyperlink"/>
              <w:rFonts w:ascii="Arial" w:hAnsi="Arial" w:cs="Arial"/>
              <w:color w:val="1155CC"/>
              <w:sz w:val="22"/>
              <w:szCs w:val="22"/>
            </w:rPr>
          </w:rPrChange>
        </w:rPr>
        <w:t>Dark Sky Rangers</w:t>
      </w:r>
      <w:r w:rsidR="002D10B3" w:rsidRPr="00C84D30">
        <w:rPr>
          <w:rStyle w:val="Hyperlink"/>
          <w:rFonts w:ascii="Calibri" w:hAnsi="Calibri" w:cs="Arial"/>
          <w:color w:val="1155CC"/>
          <w:sz w:val="22"/>
          <w:szCs w:val="22"/>
          <w:rPrChange w:id="515" w:author="Cuddeback, Leah M" w:date="2020-09-05T01:01:00Z">
            <w:rPr>
              <w:rStyle w:val="Hyperlink"/>
              <w:rFonts w:ascii="Arial" w:hAnsi="Arial" w:cs="Arial"/>
              <w:color w:val="1155CC"/>
              <w:sz w:val="22"/>
              <w:szCs w:val="22"/>
            </w:rPr>
          </w:rPrChange>
        </w:rPr>
        <w:fldChar w:fldCharType="end"/>
      </w:r>
      <w:r w:rsidR="00800249" w:rsidRPr="00C84D30">
        <w:rPr>
          <w:rFonts w:ascii="Calibri" w:hAnsi="Calibri"/>
          <w:color w:val="1155CC"/>
          <w:rPrChange w:id="516" w:author="Cuddeback, Leah M" w:date="2020-09-05T01:01:00Z">
            <w:rPr>
              <w:color w:val="1155CC"/>
            </w:rPr>
          </w:rPrChange>
        </w:rPr>
        <w:t xml:space="preserve"> </w:t>
      </w:r>
      <w:r w:rsidR="00800249" w:rsidRPr="00C84D30">
        <w:rPr>
          <w:rFonts w:ascii="Calibri" w:hAnsi="Calibri" w:cs="Arial"/>
          <w:color w:val="000000" w:themeColor="text1"/>
          <w:sz w:val="22"/>
          <w:szCs w:val="22"/>
          <w:rPrChange w:id="517" w:author="Cuddeback, Leah M" w:date="2020-09-05T01:01:00Z">
            <w:rPr>
              <w:rFonts w:ascii="Arial" w:hAnsi="Arial" w:cs="Arial"/>
              <w:color w:val="000000" w:themeColor="text1"/>
              <w:sz w:val="22"/>
              <w:szCs w:val="22"/>
            </w:rPr>
          </w:rPrChange>
        </w:rPr>
        <w:t>p</w:t>
      </w:r>
      <w:r w:rsidR="00041667" w:rsidRPr="00C84D30">
        <w:rPr>
          <w:rFonts w:ascii="Calibri" w:hAnsi="Calibri" w:cs="Arial"/>
          <w:color w:val="000000" w:themeColor="text1"/>
          <w:sz w:val="22"/>
          <w:szCs w:val="22"/>
          <w:rPrChange w:id="518" w:author="Cuddeback, Leah M" w:date="2020-09-05T01:01:00Z">
            <w:rPr>
              <w:rFonts w:ascii="Arial" w:hAnsi="Arial" w:cs="Arial"/>
              <w:color w:val="000000" w:themeColor="text1"/>
              <w:sz w:val="22"/>
              <w:szCs w:val="22"/>
            </w:rPr>
          </w:rPrChange>
        </w:rPr>
        <w:t>r</w:t>
      </w:r>
      <w:r w:rsidR="00041667" w:rsidRPr="00C84D30">
        <w:rPr>
          <w:rFonts w:ascii="Calibri" w:hAnsi="Calibri" w:cs="Arial"/>
          <w:color w:val="000000"/>
          <w:sz w:val="22"/>
          <w:szCs w:val="22"/>
          <w:rPrChange w:id="519" w:author="Cuddeback, Leah M" w:date="2020-09-05T01:01:00Z">
            <w:rPr>
              <w:rFonts w:ascii="Arial" w:hAnsi="Arial" w:cs="Arial"/>
              <w:color w:val="000000"/>
              <w:sz w:val="22"/>
              <w:szCs w:val="22"/>
            </w:rPr>
          </w:rPrChange>
        </w:rPr>
        <w:t>ogram</w:t>
      </w:r>
      <w:r w:rsidRPr="00C84D30">
        <w:rPr>
          <w:rFonts w:ascii="Calibri" w:hAnsi="Calibri" w:cs="Arial"/>
          <w:color w:val="000000"/>
          <w:sz w:val="22"/>
          <w:szCs w:val="22"/>
          <w:rPrChange w:id="520" w:author="Cuddeback, Leah M" w:date="2020-09-05T01:01:00Z">
            <w:rPr>
              <w:rFonts w:ascii="Arial" w:hAnsi="Arial" w:cs="Arial"/>
              <w:color w:val="000000"/>
              <w:sz w:val="22"/>
              <w:szCs w:val="22"/>
            </w:rPr>
          </w:rPrChange>
        </w:rPr>
        <w:t xml:space="preserve">, </w:t>
      </w:r>
      <w:r w:rsidR="00041667" w:rsidRPr="00C84D30">
        <w:rPr>
          <w:rFonts w:ascii="Calibri" w:hAnsi="Calibri" w:cs="Arial"/>
          <w:color w:val="000000"/>
          <w:sz w:val="22"/>
          <w:szCs w:val="22"/>
          <w:rPrChange w:id="521" w:author="Cuddeback, Leah M" w:date="2020-09-05T01:01:00Z">
            <w:rPr>
              <w:rFonts w:ascii="Arial" w:hAnsi="Arial" w:cs="Arial"/>
              <w:color w:val="000000"/>
              <w:sz w:val="22"/>
              <w:szCs w:val="22"/>
            </w:rPr>
          </w:rPrChange>
        </w:rPr>
        <w:t xml:space="preserve">the </w:t>
      </w:r>
      <w:r w:rsidR="002D10B3" w:rsidRPr="00C84D30">
        <w:rPr>
          <w:rFonts w:ascii="Calibri" w:hAnsi="Calibri"/>
          <w:rPrChange w:id="522" w:author="Cuddeback, Leah M" w:date="2020-09-05T01:01:00Z">
            <w:rPr/>
          </w:rPrChange>
        </w:rPr>
        <w:fldChar w:fldCharType="begin"/>
      </w:r>
      <w:r w:rsidR="002D10B3" w:rsidRPr="00C84D30">
        <w:rPr>
          <w:rFonts w:ascii="Calibri" w:hAnsi="Calibri"/>
          <w:rPrChange w:id="523" w:author="Cuddeback, Leah M" w:date="2020-09-05T01:01:00Z">
            <w:rPr/>
          </w:rPrChange>
        </w:rPr>
        <w:instrText xml:space="preserve"> HYPERLINK "http://www.hillcountryalliance.org/wp-content/uploads/2020/07/skyheroes.pdf" </w:instrText>
      </w:r>
      <w:r w:rsidR="002D10B3" w:rsidRPr="00C84D30">
        <w:rPr>
          <w:rFonts w:ascii="Calibri" w:hAnsi="Calibri"/>
          <w:rPrChange w:id="524" w:author="Cuddeback, Leah M" w:date="2020-09-05T01:01:00Z">
            <w:rPr/>
          </w:rPrChange>
        </w:rPr>
        <w:fldChar w:fldCharType="separate"/>
      </w:r>
      <w:r w:rsidR="00041667" w:rsidRPr="00C84D30">
        <w:rPr>
          <w:rStyle w:val="Hyperlink"/>
          <w:rFonts w:ascii="Calibri" w:hAnsi="Calibri" w:cs="Arial"/>
          <w:color w:val="1155CC"/>
          <w:sz w:val="22"/>
          <w:szCs w:val="22"/>
          <w:rPrChange w:id="525" w:author="Cuddeback, Leah M" w:date="2020-09-05T01:01:00Z">
            <w:rPr>
              <w:rStyle w:val="Hyperlink"/>
              <w:rFonts w:ascii="Arial" w:hAnsi="Arial" w:cs="Arial"/>
              <w:color w:val="1155CC"/>
              <w:sz w:val="22"/>
              <w:szCs w:val="22"/>
            </w:rPr>
          </w:rPrChange>
        </w:rPr>
        <w:t>Family Sky Heroes activity</w:t>
      </w:r>
      <w:r w:rsidR="002D10B3" w:rsidRPr="00C84D30">
        <w:rPr>
          <w:rStyle w:val="Hyperlink"/>
          <w:rFonts w:ascii="Calibri" w:hAnsi="Calibri" w:cs="Arial"/>
          <w:color w:val="1155CC"/>
          <w:sz w:val="22"/>
          <w:szCs w:val="22"/>
          <w:rPrChange w:id="526" w:author="Cuddeback, Leah M" w:date="2020-09-05T01:01:00Z">
            <w:rPr>
              <w:rStyle w:val="Hyperlink"/>
              <w:rFonts w:ascii="Arial" w:hAnsi="Arial" w:cs="Arial"/>
              <w:color w:val="1155CC"/>
              <w:sz w:val="22"/>
              <w:szCs w:val="22"/>
            </w:rPr>
          </w:rPrChange>
        </w:rPr>
        <w:fldChar w:fldCharType="end"/>
      </w:r>
      <w:r w:rsidRPr="00C84D30">
        <w:rPr>
          <w:rFonts w:ascii="Calibri" w:hAnsi="Calibri"/>
          <w:color w:val="000000"/>
          <w:rPrChange w:id="527" w:author="Cuddeback, Leah M" w:date="2020-09-05T01:01:00Z">
            <w:rPr>
              <w:color w:val="000000"/>
            </w:rPr>
          </w:rPrChange>
        </w:rPr>
        <w:t xml:space="preserve"> </w:t>
      </w:r>
      <w:r w:rsidRPr="00C84D30">
        <w:rPr>
          <w:rFonts w:ascii="Calibri" w:hAnsi="Calibri" w:cs="Arial"/>
          <w:color w:val="000000"/>
          <w:rPrChange w:id="528" w:author="Cuddeback, Leah M" w:date="2020-09-05T01:01:00Z">
            <w:rPr>
              <w:rFonts w:ascii="Arial" w:hAnsi="Arial" w:cs="Arial"/>
              <w:color w:val="000000"/>
            </w:rPr>
          </w:rPrChange>
        </w:rPr>
        <w:t>and other activities for all ages</w:t>
      </w:r>
      <w:r w:rsidRPr="00C84D30">
        <w:rPr>
          <w:rFonts w:ascii="Calibri" w:hAnsi="Calibri"/>
          <w:color w:val="000000"/>
          <w:rPrChange w:id="529" w:author="Cuddeback, Leah M" w:date="2020-09-05T01:01:00Z">
            <w:rPr>
              <w:color w:val="000000"/>
            </w:rPr>
          </w:rPrChange>
        </w:rPr>
        <w:t xml:space="preserve"> </w:t>
      </w:r>
      <w:r w:rsidR="00041667" w:rsidRPr="00C84D30">
        <w:rPr>
          <w:rFonts w:ascii="Calibri" w:hAnsi="Calibri" w:cs="Arial"/>
          <w:color w:val="000000"/>
          <w:sz w:val="22"/>
          <w:szCs w:val="22"/>
          <w:rPrChange w:id="530" w:author="Cuddeback, Leah M" w:date="2020-09-05T01:01:00Z">
            <w:rPr>
              <w:rFonts w:ascii="Arial" w:hAnsi="Arial" w:cs="Arial"/>
              <w:color w:val="000000"/>
              <w:sz w:val="22"/>
              <w:szCs w:val="22"/>
            </w:rPr>
          </w:rPrChange>
        </w:rPr>
        <w:t xml:space="preserve">from </w:t>
      </w:r>
      <w:r w:rsidR="00041667" w:rsidRPr="00C84D30">
        <w:rPr>
          <w:rFonts w:ascii="Calibri" w:hAnsi="Calibri" w:cs="Arial"/>
          <w:color w:val="000000" w:themeColor="text1"/>
          <w:sz w:val="22"/>
          <w:szCs w:val="22"/>
          <w:rPrChange w:id="531" w:author="Cuddeback, Leah M" w:date="2020-09-05T01:01:00Z">
            <w:rPr>
              <w:rFonts w:ascii="Arial" w:hAnsi="Arial" w:cs="Arial"/>
              <w:color w:val="000000" w:themeColor="text1"/>
              <w:sz w:val="22"/>
              <w:szCs w:val="22"/>
            </w:rPr>
          </w:rPrChange>
        </w:rPr>
        <w:t>the</w:t>
      </w:r>
      <w:r w:rsidR="00041667" w:rsidRPr="00C84D30">
        <w:rPr>
          <w:rFonts w:ascii="Calibri" w:hAnsi="Calibri" w:cs="Arial"/>
          <w:color w:val="1F497D" w:themeColor="text2"/>
          <w:sz w:val="22"/>
          <w:szCs w:val="22"/>
          <w:rPrChange w:id="532" w:author="Cuddeback, Leah M" w:date="2020-09-05T01:01:00Z">
            <w:rPr>
              <w:rFonts w:ascii="Arial" w:hAnsi="Arial" w:cs="Arial"/>
              <w:color w:val="1F497D" w:themeColor="text2"/>
              <w:sz w:val="22"/>
              <w:szCs w:val="22"/>
            </w:rPr>
          </w:rPrChange>
        </w:rPr>
        <w:t> </w:t>
      </w:r>
      <w:r w:rsidR="002D10B3" w:rsidRPr="00C84D30">
        <w:rPr>
          <w:rFonts w:ascii="Calibri" w:hAnsi="Calibri"/>
          <w:rPrChange w:id="533" w:author="Cuddeback, Leah M" w:date="2020-09-05T01:01:00Z">
            <w:rPr/>
          </w:rPrChange>
        </w:rPr>
        <w:fldChar w:fldCharType="begin"/>
      </w:r>
      <w:r w:rsidR="002D10B3" w:rsidRPr="00C84D30">
        <w:rPr>
          <w:rFonts w:ascii="Calibri" w:hAnsi="Calibri"/>
          <w:rPrChange w:id="534" w:author="Cuddeback, Leah M" w:date="2020-09-05T01:01:00Z">
            <w:rPr/>
          </w:rPrChange>
        </w:rPr>
        <w:instrText xml:space="preserve"> HYPERLINK "https://astrosociety.org/education-outreach/programs.html" </w:instrText>
      </w:r>
      <w:r w:rsidR="002D10B3" w:rsidRPr="00C84D30">
        <w:rPr>
          <w:rFonts w:ascii="Calibri" w:hAnsi="Calibri"/>
          <w:rPrChange w:id="535" w:author="Cuddeback, Leah M" w:date="2020-09-05T01:01:00Z">
            <w:rPr/>
          </w:rPrChange>
        </w:rPr>
        <w:fldChar w:fldCharType="separate"/>
      </w:r>
      <w:r w:rsidR="00800249" w:rsidRPr="00C84D30">
        <w:rPr>
          <w:rStyle w:val="Hyperlink"/>
          <w:rFonts w:ascii="Calibri" w:hAnsi="Calibri" w:cs="Arial"/>
          <w:color w:val="1155CC"/>
          <w:sz w:val="22"/>
          <w:szCs w:val="22"/>
          <w:rPrChange w:id="536" w:author="Cuddeback, Leah M" w:date="2020-09-05T01:01:00Z">
            <w:rPr>
              <w:rStyle w:val="Hyperlink"/>
              <w:rFonts w:ascii="Arial" w:hAnsi="Arial" w:cs="Arial"/>
              <w:color w:val="1155CC"/>
              <w:sz w:val="22"/>
              <w:szCs w:val="22"/>
            </w:rPr>
          </w:rPrChange>
        </w:rPr>
        <w:t>Astronomy Society of the Pacific</w:t>
      </w:r>
      <w:r w:rsidR="002D10B3" w:rsidRPr="00C84D30">
        <w:rPr>
          <w:rStyle w:val="Hyperlink"/>
          <w:rFonts w:ascii="Calibri" w:hAnsi="Calibri" w:cs="Arial"/>
          <w:color w:val="1155CC"/>
          <w:sz w:val="22"/>
          <w:szCs w:val="22"/>
          <w:rPrChange w:id="537" w:author="Cuddeback, Leah M" w:date="2020-09-05T01:01:00Z">
            <w:rPr>
              <w:rStyle w:val="Hyperlink"/>
              <w:rFonts w:ascii="Arial" w:hAnsi="Arial" w:cs="Arial"/>
              <w:color w:val="1155CC"/>
              <w:sz w:val="22"/>
              <w:szCs w:val="22"/>
            </w:rPr>
          </w:rPrChange>
        </w:rPr>
        <w:fldChar w:fldCharType="end"/>
      </w:r>
      <w:r w:rsidR="00041667" w:rsidRPr="00C84D30">
        <w:rPr>
          <w:rFonts w:ascii="Calibri" w:hAnsi="Calibri"/>
          <w:color w:val="1F497D" w:themeColor="text2"/>
          <w:rPrChange w:id="538" w:author="Cuddeback, Leah M" w:date="2020-09-05T01:01:00Z">
            <w:rPr>
              <w:color w:val="1F497D" w:themeColor="text2"/>
            </w:rPr>
          </w:rPrChange>
        </w:rPr>
        <w:t>.</w:t>
      </w:r>
      <w:r w:rsidR="00041667" w:rsidRPr="00C84D30">
        <w:rPr>
          <w:rFonts w:ascii="Calibri" w:hAnsi="Calibri"/>
          <w:color w:val="000000"/>
          <w:rPrChange w:id="539" w:author="Cuddeback, Leah M" w:date="2020-09-05T01:01:00Z">
            <w:rPr>
              <w:color w:val="000000"/>
            </w:rPr>
          </w:rPrChange>
        </w:rPr>
        <w:t xml:space="preserve"> </w:t>
      </w:r>
      <w:r w:rsidR="00041667" w:rsidRPr="00C84D30">
        <w:rPr>
          <w:rFonts w:ascii="Calibri" w:hAnsi="Calibri" w:cs="Arial"/>
          <w:color w:val="000000"/>
          <w:sz w:val="22"/>
          <w:szCs w:val="22"/>
          <w:rPrChange w:id="540" w:author="Cuddeback, Leah M" w:date="2020-09-05T01:01:00Z">
            <w:rPr>
              <w:rFonts w:ascii="Arial" w:hAnsi="Arial" w:cs="Arial"/>
              <w:color w:val="000000"/>
              <w:sz w:val="22"/>
              <w:szCs w:val="22"/>
            </w:rPr>
          </w:rPrChange>
        </w:rPr>
        <w:t xml:space="preserve">Learn how to find constellations using  </w:t>
      </w:r>
      <w:r w:rsidR="002D10B3" w:rsidRPr="00C84D30">
        <w:rPr>
          <w:rFonts w:ascii="Calibri" w:hAnsi="Calibri"/>
          <w:rPrChange w:id="541" w:author="Cuddeback, Leah M" w:date="2020-09-05T01:01:00Z">
            <w:rPr/>
          </w:rPrChange>
        </w:rPr>
        <w:fldChar w:fldCharType="begin"/>
      </w:r>
      <w:r w:rsidR="002D10B3" w:rsidRPr="00C84D30">
        <w:rPr>
          <w:rFonts w:ascii="Calibri" w:hAnsi="Calibri"/>
          <w:rPrChange w:id="542" w:author="Cuddeback, Leah M" w:date="2020-09-05T01:01:00Z">
            <w:rPr/>
          </w:rPrChange>
        </w:rPr>
        <w:instrText xml:space="preserve"> HYPERLINK "https://www.lawrencehallofscience.org/do_science_now/science_apps_and_activities/star_wheels" </w:instrText>
      </w:r>
      <w:r w:rsidR="002D10B3" w:rsidRPr="00C84D30">
        <w:rPr>
          <w:rFonts w:ascii="Calibri" w:hAnsi="Calibri"/>
          <w:rPrChange w:id="543" w:author="Cuddeback, Leah M" w:date="2020-09-05T01:01:00Z">
            <w:rPr/>
          </w:rPrChange>
        </w:rPr>
        <w:fldChar w:fldCharType="separate"/>
      </w:r>
      <w:r w:rsidR="00041667" w:rsidRPr="00C84D30">
        <w:rPr>
          <w:rStyle w:val="Hyperlink"/>
          <w:rFonts w:ascii="Calibri" w:hAnsi="Calibri" w:cs="Arial"/>
          <w:color w:val="1155CC"/>
          <w:sz w:val="22"/>
          <w:szCs w:val="22"/>
          <w:rPrChange w:id="544" w:author="Cuddeback, Leah M" w:date="2020-09-05T01:01:00Z">
            <w:rPr>
              <w:rStyle w:val="Hyperlink"/>
              <w:rFonts w:ascii="Arial" w:hAnsi="Arial" w:cs="Arial"/>
              <w:color w:val="1155CC"/>
              <w:sz w:val="22"/>
              <w:szCs w:val="22"/>
            </w:rPr>
          </w:rPrChange>
        </w:rPr>
        <w:t xml:space="preserve">Uncle Al’s </w:t>
      </w:r>
      <w:proofErr w:type="spellStart"/>
      <w:r w:rsidR="00041667" w:rsidRPr="00C84D30">
        <w:rPr>
          <w:rStyle w:val="Hyperlink"/>
          <w:rFonts w:ascii="Calibri" w:hAnsi="Calibri" w:cs="Arial"/>
          <w:color w:val="1155CC"/>
          <w:sz w:val="22"/>
          <w:szCs w:val="22"/>
          <w:rPrChange w:id="545" w:author="Cuddeback, Leah M" w:date="2020-09-05T01:01:00Z">
            <w:rPr>
              <w:rStyle w:val="Hyperlink"/>
              <w:rFonts w:ascii="Arial" w:hAnsi="Arial" w:cs="Arial"/>
              <w:color w:val="1155CC"/>
              <w:sz w:val="22"/>
              <w:szCs w:val="22"/>
            </w:rPr>
          </w:rPrChange>
        </w:rPr>
        <w:t>Skywheels</w:t>
      </w:r>
      <w:proofErr w:type="spellEnd"/>
      <w:r w:rsidR="002D10B3" w:rsidRPr="00C84D30">
        <w:rPr>
          <w:rStyle w:val="Hyperlink"/>
          <w:rFonts w:ascii="Calibri" w:hAnsi="Calibri" w:cs="Arial"/>
          <w:color w:val="1155CC"/>
          <w:sz w:val="22"/>
          <w:szCs w:val="22"/>
          <w:rPrChange w:id="546" w:author="Cuddeback, Leah M" w:date="2020-09-05T01:01:00Z">
            <w:rPr>
              <w:rStyle w:val="Hyperlink"/>
              <w:rFonts w:ascii="Arial" w:hAnsi="Arial" w:cs="Arial"/>
              <w:color w:val="1155CC"/>
              <w:sz w:val="22"/>
              <w:szCs w:val="22"/>
            </w:rPr>
          </w:rPrChange>
        </w:rPr>
        <w:fldChar w:fldCharType="end"/>
      </w:r>
      <w:r w:rsidR="00041667" w:rsidRPr="00C84D30">
        <w:rPr>
          <w:rFonts w:ascii="Calibri" w:hAnsi="Calibri" w:cs="Arial"/>
          <w:color w:val="000000"/>
          <w:sz w:val="22"/>
          <w:szCs w:val="22"/>
          <w:rPrChange w:id="547" w:author="Cuddeback, Leah M" w:date="2020-09-05T01:01:00Z">
            <w:rPr>
              <w:rFonts w:ascii="Arial" w:hAnsi="Arial" w:cs="Arial"/>
              <w:color w:val="000000"/>
              <w:sz w:val="22"/>
              <w:szCs w:val="22"/>
            </w:rPr>
          </w:rPrChange>
        </w:rPr>
        <w:t xml:space="preserve"> or </w:t>
      </w:r>
      <w:r w:rsidR="002D10B3" w:rsidRPr="00C84D30">
        <w:rPr>
          <w:rFonts w:ascii="Calibri" w:hAnsi="Calibri"/>
          <w:rPrChange w:id="548" w:author="Cuddeback, Leah M" w:date="2020-09-05T01:01:00Z">
            <w:rPr/>
          </w:rPrChange>
        </w:rPr>
        <w:fldChar w:fldCharType="begin"/>
      </w:r>
      <w:r w:rsidR="002D10B3" w:rsidRPr="00C84D30">
        <w:rPr>
          <w:rFonts w:ascii="Calibri" w:hAnsi="Calibri"/>
          <w:rPrChange w:id="549" w:author="Cuddeback, Leah M" w:date="2020-09-05T01:01:00Z">
            <w:rPr/>
          </w:rPrChange>
        </w:rPr>
        <w:instrText xml:space="preserve"> HYPERLINK "http://skymaps.com/downloads.html" </w:instrText>
      </w:r>
      <w:r w:rsidR="002D10B3" w:rsidRPr="00C84D30">
        <w:rPr>
          <w:rFonts w:ascii="Calibri" w:hAnsi="Calibri"/>
          <w:rPrChange w:id="550" w:author="Cuddeback, Leah M" w:date="2020-09-05T01:01:00Z">
            <w:rPr/>
          </w:rPrChange>
        </w:rPr>
        <w:fldChar w:fldCharType="separate"/>
      </w:r>
      <w:r w:rsidR="00041667" w:rsidRPr="00C84D30">
        <w:rPr>
          <w:rStyle w:val="Hyperlink"/>
          <w:rFonts w:ascii="Calibri" w:hAnsi="Calibri" w:cs="Arial"/>
          <w:color w:val="1155CC"/>
          <w:sz w:val="22"/>
          <w:szCs w:val="22"/>
          <w:rPrChange w:id="551" w:author="Cuddeback, Leah M" w:date="2020-09-05T01:01:00Z">
            <w:rPr>
              <w:rStyle w:val="Hyperlink"/>
              <w:rFonts w:ascii="Arial" w:hAnsi="Arial" w:cs="Arial"/>
              <w:color w:val="1155CC"/>
              <w:sz w:val="22"/>
              <w:szCs w:val="22"/>
            </w:rPr>
          </w:rPrChange>
        </w:rPr>
        <w:t>Skymaps.com</w:t>
      </w:r>
      <w:r w:rsidR="002D10B3" w:rsidRPr="00C84D30">
        <w:rPr>
          <w:rStyle w:val="Hyperlink"/>
          <w:rFonts w:ascii="Calibri" w:hAnsi="Calibri" w:cs="Arial"/>
          <w:color w:val="1155CC"/>
          <w:sz w:val="22"/>
          <w:szCs w:val="22"/>
          <w:rPrChange w:id="552" w:author="Cuddeback, Leah M" w:date="2020-09-05T01:01:00Z">
            <w:rPr>
              <w:rStyle w:val="Hyperlink"/>
              <w:rFonts w:ascii="Arial" w:hAnsi="Arial" w:cs="Arial"/>
              <w:color w:val="1155CC"/>
              <w:sz w:val="22"/>
              <w:szCs w:val="22"/>
            </w:rPr>
          </w:rPrChange>
        </w:rPr>
        <w:fldChar w:fldCharType="end"/>
      </w:r>
      <w:r w:rsidRPr="00C84D30">
        <w:rPr>
          <w:rStyle w:val="Hyperlink"/>
          <w:rFonts w:ascii="Calibri" w:hAnsi="Calibri" w:cs="Arial"/>
          <w:color w:val="1155CC"/>
          <w:sz w:val="22"/>
          <w:szCs w:val="22"/>
          <w:rPrChange w:id="553" w:author="Cuddeback, Leah M" w:date="2020-09-05T01:01:00Z">
            <w:rPr>
              <w:rStyle w:val="Hyperlink"/>
              <w:rFonts w:ascii="Arial" w:hAnsi="Arial" w:cs="Arial"/>
              <w:color w:val="1155CC"/>
              <w:sz w:val="22"/>
              <w:szCs w:val="22"/>
            </w:rPr>
          </w:rPrChange>
        </w:rPr>
        <w:t>.</w:t>
      </w:r>
    </w:p>
    <w:p w14:paraId="57EE2EDE" w14:textId="77777777" w:rsidR="00541122" w:rsidRPr="00C84D30" w:rsidRDefault="00541122" w:rsidP="00541122">
      <w:pPr>
        <w:pStyle w:val="Heading4"/>
        <w:keepNext w:val="0"/>
        <w:keepLines w:val="0"/>
        <w:spacing w:before="240" w:after="40"/>
        <w:rPr>
          <w:rFonts w:ascii="Calibri" w:hAnsi="Calibri"/>
          <w:b/>
          <w:color w:val="1155CC"/>
          <w:sz w:val="22"/>
          <w:szCs w:val="22"/>
          <w:rPrChange w:id="554" w:author="Cuddeback, Leah M" w:date="2020-09-05T01:01:00Z">
            <w:rPr>
              <w:b/>
              <w:color w:val="1155CC"/>
              <w:sz w:val="22"/>
              <w:szCs w:val="22"/>
            </w:rPr>
          </w:rPrChange>
        </w:rPr>
      </w:pPr>
      <w:r w:rsidRPr="00C84D30">
        <w:rPr>
          <w:rFonts w:ascii="Calibri" w:hAnsi="Calibri"/>
          <w:b/>
          <w:color w:val="1155CC"/>
          <w:sz w:val="22"/>
          <w:szCs w:val="22"/>
          <w:rPrChange w:id="555" w:author="Cuddeback, Leah M" w:date="2020-09-05T01:01:00Z">
            <w:rPr>
              <w:b/>
              <w:color w:val="1155CC"/>
              <w:sz w:val="22"/>
              <w:szCs w:val="22"/>
            </w:rPr>
          </w:rPrChange>
        </w:rPr>
        <w:t>Lighting Retrofit</w:t>
      </w:r>
    </w:p>
    <w:p w14:paraId="33974967" w14:textId="65A00F57" w:rsidR="008822E7" w:rsidRPr="00C84D30" w:rsidRDefault="00541122" w:rsidP="00541122">
      <w:pPr>
        <w:pStyle w:val="Normal1"/>
        <w:spacing w:before="240" w:after="240"/>
        <w:rPr>
          <w:rFonts w:ascii="Calibri" w:hAnsi="Calibri"/>
          <w:rPrChange w:id="556" w:author="Cuddeback, Leah M" w:date="2020-09-05T01:01:00Z">
            <w:rPr/>
          </w:rPrChange>
        </w:rPr>
      </w:pPr>
      <w:r w:rsidRPr="00C84D30">
        <w:rPr>
          <w:rFonts w:ascii="Calibri" w:hAnsi="Calibri"/>
          <w:rPrChange w:id="557" w:author="Cuddeback, Leah M" w:date="2020-09-05T01:01:00Z">
            <w:rPr/>
          </w:rPrChange>
        </w:rPr>
        <w:lastRenderedPageBreak/>
        <w:t xml:space="preserve">Night Sky Month is a great time for lighting retrofit projects in your community. </w:t>
      </w:r>
      <w:r w:rsidR="008822E7" w:rsidRPr="00C84D30">
        <w:rPr>
          <w:rFonts w:ascii="Calibri" w:hAnsi="Calibri"/>
          <w:rPrChange w:id="558" w:author="Cuddeback, Leah M" w:date="2020-09-05T01:01:00Z">
            <w:rPr/>
          </w:rPrChange>
        </w:rPr>
        <w:t>They can be at high-profile locations, like the County Courthouse, a school, a ballfield, or the supermarket, or they can be more low</w:t>
      </w:r>
      <w:ins w:id="559" w:author="Cuddeback, Leah M" w:date="2020-09-05T00:49:00Z">
        <w:r w:rsidR="00985C0A" w:rsidRPr="00C84D30">
          <w:rPr>
            <w:rFonts w:ascii="Calibri" w:hAnsi="Calibri"/>
            <w:rPrChange w:id="560" w:author="Cuddeback, Leah M" w:date="2020-09-05T01:01:00Z">
              <w:rPr/>
            </w:rPrChange>
          </w:rPr>
          <w:t>-</w:t>
        </w:r>
      </w:ins>
      <w:del w:id="561" w:author="Cuddeback, Leah M" w:date="2020-09-05T00:49:00Z">
        <w:r w:rsidR="008822E7" w:rsidRPr="00C84D30" w:rsidDel="00985C0A">
          <w:rPr>
            <w:rFonts w:ascii="Calibri" w:hAnsi="Calibri"/>
            <w:rPrChange w:id="562" w:author="Cuddeback, Leah M" w:date="2020-09-05T01:01:00Z">
              <w:rPr/>
            </w:rPrChange>
          </w:rPr>
          <w:delText xml:space="preserve"> </w:delText>
        </w:r>
      </w:del>
      <w:r w:rsidR="008822E7" w:rsidRPr="00C84D30">
        <w:rPr>
          <w:rFonts w:ascii="Calibri" w:hAnsi="Calibri"/>
          <w:rPrChange w:id="563" w:author="Cuddeback, Leah M" w:date="2020-09-05T01:01:00Z">
            <w:rPr/>
          </w:rPrChange>
        </w:rPr>
        <w:t>key, at</w:t>
      </w:r>
      <w:del w:id="564" w:author="Cuddeback, Leah M" w:date="2020-09-05T00:49:00Z">
        <w:r w:rsidR="008822E7" w:rsidRPr="00C84D30" w:rsidDel="00985C0A">
          <w:rPr>
            <w:rFonts w:ascii="Calibri" w:hAnsi="Calibri"/>
            <w:rPrChange w:id="565" w:author="Cuddeback, Leah M" w:date="2020-09-05T01:01:00Z">
              <w:rPr/>
            </w:rPrChange>
          </w:rPr>
          <w:delText xml:space="preserve"> people</w:delText>
        </w:r>
      </w:del>
      <w:ins w:id="566" w:author="Cuddeback, Leah M" w:date="2020-09-05T00:49:00Z">
        <w:r w:rsidR="00985C0A" w:rsidRPr="00C84D30">
          <w:rPr>
            <w:rFonts w:ascii="Calibri" w:hAnsi="Calibri"/>
            <w:rPrChange w:id="567" w:author="Cuddeback, Leah M" w:date="2020-09-05T01:01:00Z">
              <w:rPr/>
            </w:rPrChange>
          </w:rPr>
          <w:t xml:space="preserve"> resident</w:t>
        </w:r>
      </w:ins>
      <w:ins w:id="568" w:author="Cuddeback, Leah M" w:date="2020-09-05T00:50:00Z">
        <w:r w:rsidR="00985C0A" w:rsidRPr="00C84D30">
          <w:rPr>
            <w:rFonts w:ascii="Calibri" w:hAnsi="Calibri"/>
            <w:rPrChange w:id="569" w:author="Cuddeback, Leah M" w:date="2020-09-05T01:01:00Z">
              <w:rPr/>
            </w:rPrChange>
          </w:rPr>
          <w:t>’s</w:t>
        </w:r>
      </w:ins>
      <w:r w:rsidR="008822E7" w:rsidRPr="00C84D30">
        <w:rPr>
          <w:rFonts w:ascii="Calibri" w:hAnsi="Calibri"/>
          <w:rPrChange w:id="570" w:author="Cuddeback, Leah M" w:date="2020-09-05T01:01:00Z">
            <w:rPr/>
          </w:rPrChange>
        </w:rPr>
        <w:t xml:space="preserve"> homes around town. In any case, we can help you get the word out and educate the community on how to do it and </w:t>
      </w:r>
      <w:r w:rsidR="008822E7" w:rsidRPr="00C84D30">
        <w:rPr>
          <w:rFonts w:ascii="Calibri" w:hAnsi="Calibri"/>
          <w:i/>
          <w:rPrChange w:id="571" w:author="Cuddeback, Leah M" w:date="2020-09-05T01:01:00Z">
            <w:rPr>
              <w:i/>
            </w:rPr>
          </w:rPrChange>
        </w:rPr>
        <w:t>why</w:t>
      </w:r>
      <w:r w:rsidR="008822E7" w:rsidRPr="00C84D30">
        <w:rPr>
          <w:rFonts w:ascii="Calibri" w:hAnsi="Calibri"/>
          <w:rPrChange w:id="572" w:author="Cuddeback, Leah M" w:date="2020-09-05T01:01:00Z">
            <w:rPr/>
          </w:rPrChange>
        </w:rPr>
        <w:t xml:space="preserve">. </w:t>
      </w:r>
      <w:ins w:id="573" w:author="Cuddeback, Leah M" w:date="2020-09-05T00:50:00Z">
        <w:r w:rsidR="00985C0A" w:rsidRPr="00C84D30">
          <w:rPr>
            <w:rFonts w:ascii="Calibri" w:hAnsi="Calibri"/>
            <w:rPrChange w:id="574" w:author="Cuddeback, Leah M" w:date="2020-09-05T01:01:00Z">
              <w:rPr/>
            </w:rPrChange>
          </w:rPr>
          <w:t xml:space="preserve">While </w:t>
        </w:r>
      </w:ins>
      <w:del w:id="575" w:author="Cuddeback, Leah M" w:date="2020-09-05T00:50:00Z">
        <w:r w:rsidR="008822E7" w:rsidRPr="00C84D30" w:rsidDel="00985C0A">
          <w:rPr>
            <w:rFonts w:ascii="Calibri" w:hAnsi="Calibri"/>
            <w:rPrChange w:id="576" w:author="Cuddeback, Leah M" w:date="2020-09-05T01:01:00Z">
              <w:rPr/>
            </w:rPrChange>
          </w:rPr>
          <w:delText xml:space="preserve">Some </w:delText>
        </w:r>
      </w:del>
      <w:ins w:id="577" w:author="Cuddeback, Leah M" w:date="2020-09-05T00:50:00Z">
        <w:r w:rsidR="00985C0A" w:rsidRPr="00C84D30">
          <w:rPr>
            <w:rFonts w:ascii="Calibri" w:hAnsi="Calibri"/>
            <w:rPrChange w:id="578" w:author="Cuddeback, Leah M" w:date="2020-09-05T01:01:00Z">
              <w:rPr/>
            </w:rPrChange>
          </w:rPr>
          <w:t xml:space="preserve">some </w:t>
        </w:r>
      </w:ins>
      <w:r w:rsidR="008822E7" w:rsidRPr="00C84D30">
        <w:rPr>
          <w:rFonts w:ascii="Calibri" w:hAnsi="Calibri"/>
          <w:rPrChange w:id="579" w:author="Cuddeback, Leah M" w:date="2020-09-05T01:01:00Z">
            <w:rPr/>
          </w:rPrChange>
        </w:rPr>
        <w:t>big</w:t>
      </w:r>
      <w:ins w:id="580" w:author="Cuddeback, Leah M" w:date="2020-09-05T00:50:00Z">
        <w:r w:rsidR="00985C0A" w:rsidRPr="00C84D30">
          <w:rPr>
            <w:rFonts w:ascii="Calibri" w:hAnsi="Calibri"/>
            <w:rPrChange w:id="581" w:author="Cuddeback, Leah M" w:date="2020-09-05T01:01:00Z">
              <w:rPr/>
            </w:rPrChange>
          </w:rPr>
          <w:t xml:space="preserve"> lighting</w:t>
        </w:r>
      </w:ins>
      <w:del w:id="582" w:author="Cuddeback, Leah M" w:date="2020-09-05T00:50:00Z">
        <w:r w:rsidR="008822E7" w:rsidRPr="00C84D30" w:rsidDel="00985C0A">
          <w:rPr>
            <w:rFonts w:ascii="Calibri" w:hAnsi="Calibri"/>
            <w:rPrChange w:id="583" w:author="Cuddeback, Leah M" w:date="2020-09-05T01:01:00Z">
              <w:rPr/>
            </w:rPrChange>
          </w:rPr>
          <w:delText>ger retrofit</w:delText>
        </w:r>
      </w:del>
      <w:r w:rsidR="008822E7" w:rsidRPr="00C84D30">
        <w:rPr>
          <w:rFonts w:ascii="Calibri" w:hAnsi="Calibri"/>
          <w:rPrChange w:id="584" w:author="Cuddeback, Leah M" w:date="2020-09-05T01:01:00Z">
            <w:rPr/>
          </w:rPrChange>
        </w:rPr>
        <w:t xml:space="preserve"> projects</w:t>
      </w:r>
      <w:ins w:id="585" w:author="Cuddeback, Leah M" w:date="2020-09-05T00:50:00Z">
        <w:r w:rsidR="00985C0A" w:rsidRPr="00C84D30">
          <w:rPr>
            <w:rFonts w:ascii="Calibri" w:hAnsi="Calibri"/>
            <w:rPrChange w:id="586" w:author="Cuddeback, Leah M" w:date="2020-09-05T01:01:00Z">
              <w:rPr/>
            </w:rPrChange>
          </w:rPr>
          <w:t xml:space="preserve"> –</w:t>
        </w:r>
      </w:ins>
      <w:del w:id="587" w:author="Cuddeback, Leah M" w:date="2020-09-05T00:50:00Z">
        <w:r w:rsidR="00513C5D" w:rsidRPr="00C84D30" w:rsidDel="00985C0A">
          <w:rPr>
            <w:rFonts w:ascii="Calibri" w:hAnsi="Calibri"/>
            <w:rPrChange w:id="588" w:author="Cuddeback, Leah M" w:date="2020-09-05T01:01:00Z">
              <w:rPr/>
            </w:rPrChange>
          </w:rPr>
          <w:delText>,</w:delText>
        </w:r>
      </w:del>
      <w:r w:rsidR="00513C5D" w:rsidRPr="00C84D30">
        <w:rPr>
          <w:rFonts w:ascii="Calibri" w:hAnsi="Calibri"/>
          <w:rPrChange w:id="589" w:author="Cuddeback, Leah M" w:date="2020-09-05T01:01:00Z">
            <w:rPr/>
          </w:rPrChange>
        </w:rPr>
        <w:t xml:space="preserve"> </w:t>
      </w:r>
      <w:ins w:id="590" w:author="Cuddeback, Leah M" w:date="2020-09-05T00:50:00Z">
        <w:r w:rsidR="00985C0A" w:rsidRPr="00C84D30">
          <w:rPr>
            <w:rFonts w:ascii="Calibri" w:hAnsi="Calibri"/>
            <w:rPrChange w:id="591" w:author="Cuddeback, Leah M" w:date="2020-09-05T01:01:00Z">
              <w:rPr/>
            </w:rPrChange>
          </w:rPr>
          <w:t xml:space="preserve">like </w:t>
        </w:r>
      </w:ins>
      <w:del w:id="592" w:author="Cuddeback, Leah M" w:date="2020-09-05T00:51:00Z">
        <w:r w:rsidR="00513C5D" w:rsidRPr="00C84D30" w:rsidDel="00985C0A">
          <w:rPr>
            <w:rFonts w:ascii="Calibri" w:hAnsi="Calibri"/>
            <w:rPrChange w:id="593" w:author="Cuddeback, Leah M" w:date="2020-09-05T01:01:00Z">
              <w:rPr/>
            </w:rPrChange>
          </w:rPr>
          <w:delText xml:space="preserve">sports </w:delText>
        </w:r>
      </w:del>
      <w:ins w:id="594" w:author="Cuddeback, Leah M" w:date="2020-09-05T00:51:00Z">
        <w:r w:rsidR="00985C0A" w:rsidRPr="00C84D30">
          <w:rPr>
            <w:rFonts w:ascii="Calibri" w:hAnsi="Calibri"/>
            <w:rPrChange w:id="595" w:author="Cuddeback, Leah M" w:date="2020-09-05T01:01:00Z">
              <w:rPr/>
            </w:rPrChange>
          </w:rPr>
          <w:t xml:space="preserve">stadium </w:t>
        </w:r>
      </w:ins>
      <w:r w:rsidR="00513C5D" w:rsidRPr="00C84D30">
        <w:rPr>
          <w:rFonts w:ascii="Calibri" w:hAnsi="Calibri"/>
          <w:rPrChange w:id="596" w:author="Cuddeback, Leah M" w:date="2020-09-05T01:01:00Z">
            <w:rPr/>
          </w:rPrChange>
        </w:rPr>
        <w:t>lighting</w:t>
      </w:r>
      <w:del w:id="597" w:author="Cuddeback, Leah M" w:date="2020-09-05T00:50:00Z">
        <w:r w:rsidR="00513C5D" w:rsidRPr="00C84D30" w:rsidDel="00985C0A">
          <w:rPr>
            <w:rFonts w:ascii="Calibri" w:hAnsi="Calibri"/>
            <w:rPrChange w:id="598" w:author="Cuddeback, Leah M" w:date="2020-09-05T01:01:00Z">
              <w:rPr/>
            </w:rPrChange>
          </w:rPr>
          <w:delText>, for example</w:delText>
        </w:r>
      </w:del>
      <w:ins w:id="599" w:author="Cuddeback, Leah M" w:date="2020-09-05T00:50:00Z">
        <w:r w:rsidR="00985C0A" w:rsidRPr="00C84D30">
          <w:rPr>
            <w:rFonts w:ascii="Calibri" w:hAnsi="Calibri"/>
            <w:rPrChange w:id="600" w:author="Cuddeback, Leah M" w:date="2020-09-05T01:01:00Z">
              <w:rPr/>
            </w:rPrChange>
          </w:rPr>
          <w:t xml:space="preserve"> </w:t>
        </w:r>
      </w:ins>
      <w:ins w:id="601" w:author="Cuddeback, Leah M" w:date="2020-09-05T00:51:00Z">
        <w:r w:rsidR="00985C0A" w:rsidRPr="00C84D30">
          <w:rPr>
            <w:rFonts w:ascii="Calibri" w:hAnsi="Calibri"/>
            <w:rPrChange w:id="602" w:author="Cuddeback, Leah M" w:date="2020-09-05T01:01:00Z">
              <w:rPr/>
            </w:rPrChange>
          </w:rPr>
          <w:t>–</w:t>
        </w:r>
      </w:ins>
      <w:del w:id="603" w:author="Cuddeback, Leah M" w:date="2020-09-05T00:50:00Z">
        <w:r w:rsidR="00513C5D" w:rsidRPr="00C84D30" w:rsidDel="00985C0A">
          <w:rPr>
            <w:rFonts w:ascii="Calibri" w:hAnsi="Calibri"/>
            <w:rPrChange w:id="604" w:author="Cuddeback, Leah M" w:date="2020-09-05T01:01:00Z">
              <w:rPr/>
            </w:rPrChange>
          </w:rPr>
          <w:delText>,</w:delText>
        </w:r>
      </w:del>
      <w:r w:rsidR="00513C5D" w:rsidRPr="00C84D30">
        <w:rPr>
          <w:rFonts w:ascii="Calibri" w:hAnsi="Calibri"/>
          <w:rPrChange w:id="605" w:author="Cuddeback, Leah M" w:date="2020-09-05T01:01:00Z">
            <w:rPr/>
          </w:rPrChange>
        </w:rPr>
        <w:t xml:space="preserve"> </w:t>
      </w:r>
      <w:r w:rsidR="008822E7" w:rsidRPr="00C84D30">
        <w:rPr>
          <w:rFonts w:ascii="Calibri" w:hAnsi="Calibri"/>
          <w:rPrChange w:id="606" w:author="Cuddeback, Leah M" w:date="2020-09-05T01:01:00Z">
            <w:rPr/>
          </w:rPrChange>
        </w:rPr>
        <w:t>can take months of planning and consideration</w:t>
      </w:r>
      <w:ins w:id="607" w:author="Cuddeback, Leah M" w:date="2020-09-05T00:51:00Z">
        <w:r w:rsidR="00985C0A" w:rsidRPr="00C84D30">
          <w:rPr>
            <w:rFonts w:ascii="Calibri" w:hAnsi="Calibri"/>
            <w:rPrChange w:id="608" w:author="Cuddeback, Leah M" w:date="2020-09-05T01:01:00Z">
              <w:rPr/>
            </w:rPrChange>
          </w:rPr>
          <w:t xml:space="preserve"> and</w:t>
        </w:r>
      </w:ins>
      <w:del w:id="609" w:author="Cuddeback, Leah M" w:date="2020-09-05T00:51:00Z">
        <w:r w:rsidR="008822E7" w:rsidRPr="00C84D30" w:rsidDel="00985C0A">
          <w:rPr>
            <w:rFonts w:ascii="Calibri" w:hAnsi="Calibri"/>
            <w:rPrChange w:id="610" w:author="Cuddeback, Leah M" w:date="2020-09-05T01:01:00Z">
              <w:rPr/>
            </w:rPrChange>
          </w:rPr>
          <w:delText>;</w:delText>
        </w:r>
      </w:del>
      <w:r w:rsidR="008822E7" w:rsidRPr="00C84D30">
        <w:rPr>
          <w:rFonts w:ascii="Calibri" w:hAnsi="Calibri"/>
          <w:rPrChange w:id="611" w:author="Cuddeback, Leah M" w:date="2020-09-05T01:01:00Z">
            <w:rPr/>
          </w:rPrChange>
        </w:rPr>
        <w:t xml:space="preserve"> Hill Country Night Sky Month is a great time to kick-off those discussions. </w:t>
      </w:r>
      <w:r w:rsidR="004E719B" w:rsidRPr="00C84D30">
        <w:rPr>
          <w:rFonts w:ascii="Calibri" w:hAnsi="Calibri"/>
          <w:rPrChange w:id="612" w:author="Cuddeback, Leah M" w:date="2020-09-05T01:01:00Z">
            <w:rPr/>
          </w:rPrChange>
        </w:rPr>
        <w:t xml:space="preserve">You might even be able to engage a local hardware store as a partner for discounted or donated light fixtures, if any are needed. </w:t>
      </w:r>
      <w:del w:id="613" w:author="Cuddeback, Leah M" w:date="2020-09-05T00:54:00Z">
        <w:r w:rsidR="008822E7" w:rsidRPr="00C84D30" w:rsidDel="00985C0A">
          <w:rPr>
            <w:rFonts w:ascii="Calibri" w:hAnsi="Calibri"/>
            <w:rPrChange w:id="614" w:author="Cuddeback, Leah M" w:date="2020-09-05T01:01:00Z">
              <w:rPr/>
            </w:rPrChange>
          </w:rPr>
          <w:delText xml:space="preserve">Contact us at </w:delText>
        </w:r>
      </w:del>
      <w:del w:id="615" w:author="Cuddeback, Leah M" w:date="2020-09-05T00:51:00Z">
        <w:r w:rsidR="005F7864" w:rsidRPr="00C84D30" w:rsidDel="00985C0A">
          <w:rPr>
            <w:rFonts w:ascii="Calibri" w:hAnsi="Calibri"/>
            <w:rPrChange w:id="616" w:author="Cuddeback, Leah M" w:date="2020-09-05T01:01:00Z">
              <w:rPr/>
            </w:rPrChange>
          </w:rPr>
          <w:fldChar w:fldCharType="begin"/>
        </w:r>
        <w:r w:rsidR="005F7864" w:rsidRPr="00C84D30" w:rsidDel="00985C0A">
          <w:rPr>
            <w:rFonts w:ascii="Calibri" w:hAnsi="Calibri"/>
            <w:rPrChange w:id="617" w:author="Cuddeback, Leah M" w:date="2020-09-05T01:01:00Z">
              <w:rPr/>
            </w:rPrChange>
          </w:rPr>
          <w:delInstrText xml:space="preserve"> HYPERLINK "mailto:info@hillcountryalliance.org" </w:delInstrText>
        </w:r>
        <w:r w:rsidR="005F7864" w:rsidRPr="00C84D30" w:rsidDel="00985C0A">
          <w:rPr>
            <w:rFonts w:ascii="Calibri" w:hAnsi="Calibri"/>
            <w:rPrChange w:id="618" w:author="Cuddeback, Leah M" w:date="2020-09-05T01:01:00Z">
              <w:rPr/>
            </w:rPrChange>
          </w:rPr>
          <w:fldChar w:fldCharType="separate"/>
        </w:r>
        <w:r w:rsidR="008822E7" w:rsidRPr="00C84D30" w:rsidDel="00985C0A">
          <w:rPr>
            <w:rStyle w:val="Hyperlink"/>
            <w:rFonts w:ascii="Calibri" w:hAnsi="Calibri"/>
            <w:rPrChange w:id="619" w:author="Cuddeback, Leah M" w:date="2020-09-05T01:01:00Z">
              <w:rPr>
                <w:rStyle w:val="Hyperlink"/>
              </w:rPr>
            </w:rPrChange>
          </w:rPr>
          <w:delText>info@hillcountryalliance.org</w:delText>
        </w:r>
        <w:r w:rsidR="005F7864" w:rsidRPr="00C84D30" w:rsidDel="00985C0A">
          <w:rPr>
            <w:rStyle w:val="Hyperlink"/>
            <w:rFonts w:ascii="Calibri" w:hAnsi="Calibri"/>
            <w:rPrChange w:id="620" w:author="Cuddeback, Leah M" w:date="2020-09-05T01:01:00Z">
              <w:rPr>
                <w:rStyle w:val="Hyperlink"/>
              </w:rPr>
            </w:rPrChange>
          </w:rPr>
          <w:fldChar w:fldCharType="end"/>
        </w:r>
        <w:r w:rsidR="008822E7" w:rsidRPr="00C84D30" w:rsidDel="00985C0A">
          <w:rPr>
            <w:rFonts w:ascii="Calibri" w:hAnsi="Calibri"/>
            <w:rPrChange w:id="621" w:author="Cuddeback, Leah M" w:date="2020-09-05T01:01:00Z">
              <w:rPr/>
            </w:rPrChange>
          </w:rPr>
          <w:delText xml:space="preserve"> </w:delText>
        </w:r>
      </w:del>
      <w:del w:id="622" w:author="Cuddeback, Leah M" w:date="2020-09-05T00:54:00Z">
        <w:r w:rsidR="008822E7" w:rsidRPr="00C84D30" w:rsidDel="00985C0A">
          <w:rPr>
            <w:rFonts w:ascii="Calibri" w:hAnsi="Calibri"/>
            <w:rPrChange w:id="623" w:author="Cuddeback, Leah M" w:date="2020-09-05T01:01:00Z">
              <w:rPr/>
            </w:rPrChange>
          </w:rPr>
          <w:delText>for assistance.</w:delText>
        </w:r>
      </w:del>
    </w:p>
    <w:p w14:paraId="58AB0E96" w14:textId="03C7CB8A" w:rsidR="008822E7" w:rsidRPr="00C84D30" w:rsidRDefault="008822E7" w:rsidP="008822E7">
      <w:pPr>
        <w:pStyle w:val="Heading4"/>
        <w:keepNext w:val="0"/>
        <w:keepLines w:val="0"/>
        <w:spacing w:before="240" w:after="40"/>
        <w:rPr>
          <w:rFonts w:ascii="Calibri" w:hAnsi="Calibri"/>
          <w:b/>
          <w:color w:val="1155CC"/>
          <w:sz w:val="22"/>
          <w:szCs w:val="22"/>
          <w:rPrChange w:id="624" w:author="Cuddeback, Leah M" w:date="2020-09-05T01:01:00Z">
            <w:rPr>
              <w:b/>
              <w:color w:val="1155CC"/>
              <w:sz w:val="22"/>
              <w:szCs w:val="22"/>
            </w:rPr>
          </w:rPrChange>
        </w:rPr>
      </w:pPr>
      <w:r w:rsidRPr="00C84D30">
        <w:rPr>
          <w:rFonts w:ascii="Calibri" w:hAnsi="Calibri"/>
          <w:b/>
          <w:color w:val="1155CC"/>
          <w:sz w:val="22"/>
          <w:szCs w:val="22"/>
          <w:rPrChange w:id="625" w:author="Cuddeback, Leah M" w:date="2020-09-05T01:01:00Z">
            <w:rPr>
              <w:b/>
              <w:color w:val="1155CC"/>
              <w:sz w:val="22"/>
              <w:szCs w:val="22"/>
            </w:rPr>
          </w:rPrChange>
        </w:rPr>
        <w:t xml:space="preserve">Conduct a Lighting Survey </w:t>
      </w:r>
    </w:p>
    <w:p w14:paraId="355B7413" w14:textId="7992B07C" w:rsidR="008822E7" w:rsidRPr="00C84D30" w:rsidRDefault="00041667" w:rsidP="008822E7">
      <w:pPr>
        <w:pStyle w:val="Normal1"/>
        <w:spacing w:before="240" w:after="240"/>
        <w:rPr>
          <w:rFonts w:ascii="Calibri" w:hAnsi="Calibri"/>
          <w:rPrChange w:id="626" w:author="Cuddeback, Leah M" w:date="2020-09-05T01:01:00Z">
            <w:rPr/>
          </w:rPrChange>
        </w:rPr>
      </w:pPr>
      <w:r w:rsidRPr="00C84D30">
        <w:rPr>
          <w:rFonts w:ascii="Calibri" w:hAnsi="Calibri"/>
          <w:rPrChange w:id="627" w:author="Cuddeback, Leah M" w:date="2020-09-05T01:01:00Z">
            <w:rPr/>
          </w:rPrChange>
        </w:rPr>
        <w:t>Conduct</w:t>
      </w:r>
      <w:r w:rsidR="008822E7" w:rsidRPr="00C84D30">
        <w:rPr>
          <w:rFonts w:ascii="Calibri" w:hAnsi="Calibri"/>
          <w:rPrChange w:id="628" w:author="Cuddeback, Leah M" w:date="2020-09-05T01:01:00Z">
            <w:rPr/>
          </w:rPrChange>
        </w:rPr>
        <w:t xml:space="preserve"> a lighting survey </w:t>
      </w:r>
      <w:r w:rsidR="004E719B" w:rsidRPr="00C84D30">
        <w:rPr>
          <w:rFonts w:ascii="Calibri" w:hAnsi="Calibri"/>
          <w:rPrChange w:id="629" w:author="Cuddeback, Leah M" w:date="2020-09-05T01:01:00Z">
            <w:rPr/>
          </w:rPrChange>
        </w:rPr>
        <w:t xml:space="preserve">at your local </w:t>
      </w:r>
      <w:r w:rsidR="00513C5D" w:rsidRPr="00C84D30">
        <w:rPr>
          <w:rFonts w:ascii="Calibri" w:hAnsi="Calibri"/>
          <w:rPrChange w:id="630" w:author="Cuddeback, Leah M" w:date="2020-09-05T01:01:00Z">
            <w:rPr/>
          </w:rPrChange>
        </w:rPr>
        <w:t>school or library</w:t>
      </w:r>
      <w:r w:rsidR="004E719B" w:rsidRPr="00C84D30">
        <w:rPr>
          <w:rFonts w:ascii="Calibri" w:hAnsi="Calibri"/>
          <w:rPrChange w:id="631" w:author="Cuddeback, Leah M" w:date="2020-09-05T01:01:00Z">
            <w:rPr/>
          </w:rPrChange>
        </w:rPr>
        <w:t xml:space="preserve"> or downtown</w:t>
      </w:r>
      <w:r w:rsidR="008822E7" w:rsidRPr="00C84D30">
        <w:rPr>
          <w:rFonts w:ascii="Calibri" w:hAnsi="Calibri"/>
          <w:rPrChange w:id="632" w:author="Cuddeback, Leah M" w:date="2020-09-05T01:01:00Z">
            <w:rPr/>
          </w:rPrChange>
        </w:rPr>
        <w:t xml:space="preserve">. Use this as a way to cheer on the usage of </w:t>
      </w:r>
      <w:r w:rsidR="002D10B3" w:rsidRPr="00C84D30">
        <w:rPr>
          <w:rFonts w:ascii="Calibri" w:hAnsi="Calibri"/>
          <w:rPrChange w:id="633" w:author="Cuddeback, Leah M" w:date="2020-09-05T01:01:00Z">
            <w:rPr/>
          </w:rPrChange>
        </w:rPr>
        <w:fldChar w:fldCharType="begin"/>
      </w:r>
      <w:r w:rsidR="002D10B3" w:rsidRPr="00C84D30">
        <w:rPr>
          <w:rFonts w:ascii="Calibri" w:hAnsi="Calibri"/>
          <w:rPrChange w:id="634" w:author="Cuddeback, Leah M" w:date="2020-09-05T01:01:00Z">
            <w:rPr/>
          </w:rPrChange>
        </w:rPr>
        <w:instrText xml:space="preserve"> HYPERLINK "http://www.hillcountryalliance.org/NightSkyLighting" \h </w:instrText>
      </w:r>
      <w:r w:rsidR="002D10B3" w:rsidRPr="00C84D30">
        <w:rPr>
          <w:rFonts w:ascii="Calibri" w:hAnsi="Calibri"/>
          <w:rPrChange w:id="635" w:author="Cuddeback, Leah M" w:date="2020-09-05T01:01:00Z">
            <w:rPr/>
          </w:rPrChange>
        </w:rPr>
        <w:fldChar w:fldCharType="separate"/>
      </w:r>
      <w:r w:rsidR="008822E7" w:rsidRPr="00C84D30">
        <w:rPr>
          <w:rFonts w:ascii="Calibri" w:hAnsi="Calibri"/>
          <w:color w:val="1155CC"/>
          <w:u w:val="single"/>
          <w:rPrChange w:id="636" w:author="Cuddeback, Leah M" w:date="2020-09-05T01:01:00Z">
            <w:rPr>
              <w:color w:val="1155CC"/>
              <w:u w:val="single"/>
            </w:rPr>
          </w:rPrChange>
        </w:rPr>
        <w:t>proper night sky lighting</w:t>
      </w:r>
      <w:r w:rsidR="002D10B3" w:rsidRPr="00C84D30">
        <w:rPr>
          <w:rFonts w:ascii="Calibri" w:hAnsi="Calibri"/>
          <w:color w:val="1155CC"/>
          <w:u w:val="single"/>
          <w:rPrChange w:id="637" w:author="Cuddeback, Leah M" w:date="2020-09-05T01:01:00Z">
            <w:rPr>
              <w:color w:val="1155CC"/>
              <w:u w:val="single"/>
            </w:rPr>
          </w:rPrChange>
        </w:rPr>
        <w:fldChar w:fldCharType="end"/>
      </w:r>
      <w:r w:rsidR="008822E7" w:rsidRPr="00C84D30">
        <w:rPr>
          <w:rFonts w:ascii="Calibri" w:hAnsi="Calibri"/>
          <w:rPrChange w:id="638" w:author="Cuddeback, Leah M" w:date="2020-09-05T01:01:00Z">
            <w:rPr/>
          </w:rPrChange>
        </w:rPr>
        <w:t xml:space="preserve"> or to promote </w:t>
      </w:r>
      <w:r w:rsidR="004E719B" w:rsidRPr="00C84D30">
        <w:rPr>
          <w:rFonts w:ascii="Calibri" w:hAnsi="Calibri"/>
          <w:rPrChange w:id="639" w:author="Cuddeback, Leah M" w:date="2020-09-05T01:01:00Z">
            <w:rPr/>
          </w:rPrChange>
        </w:rPr>
        <w:t>improvements to</w:t>
      </w:r>
      <w:r w:rsidR="00513C5D" w:rsidRPr="00C84D30">
        <w:rPr>
          <w:rFonts w:ascii="Calibri" w:hAnsi="Calibri"/>
          <w:rPrChange w:id="640" w:author="Cuddeback, Leah M" w:date="2020-09-05T01:01:00Z">
            <w:rPr/>
          </w:rPrChange>
        </w:rPr>
        <w:t xml:space="preserve"> your community’s </w:t>
      </w:r>
      <w:r w:rsidR="008822E7" w:rsidRPr="00C84D30">
        <w:rPr>
          <w:rFonts w:ascii="Calibri" w:hAnsi="Calibri"/>
          <w:rPrChange w:id="641" w:author="Cuddeback, Leah M" w:date="2020-09-05T01:01:00Z">
            <w:rPr/>
          </w:rPrChange>
        </w:rPr>
        <w:t>existing lighting.</w:t>
      </w:r>
      <w:r w:rsidR="00EB677B" w:rsidRPr="00C84D30">
        <w:rPr>
          <w:rFonts w:ascii="Calibri" w:hAnsi="Calibri"/>
          <w:rPrChange w:id="642" w:author="Cuddeback, Leah M" w:date="2020-09-05T01:01:00Z">
            <w:rPr/>
          </w:rPrChange>
        </w:rPr>
        <w:t xml:space="preserve"> </w:t>
      </w:r>
      <w:del w:id="643" w:author="Cuddeback, Leah M" w:date="2020-09-05T00:54:00Z">
        <w:r w:rsidR="00EB677B" w:rsidRPr="00C84D30" w:rsidDel="00985C0A">
          <w:rPr>
            <w:rFonts w:ascii="Calibri" w:hAnsi="Calibri"/>
            <w:rPrChange w:id="644" w:author="Cuddeback, Leah M" w:date="2020-09-05T01:01:00Z">
              <w:rPr/>
            </w:rPrChange>
          </w:rPr>
          <w:delText xml:space="preserve">Email us at </w:delText>
        </w:r>
      </w:del>
      <w:del w:id="645" w:author="Cuddeback, Leah M" w:date="2020-09-05T00:52:00Z">
        <w:r w:rsidR="005F7864" w:rsidRPr="00C84D30" w:rsidDel="00985C0A">
          <w:rPr>
            <w:rFonts w:ascii="Calibri" w:hAnsi="Calibri"/>
            <w:rPrChange w:id="646" w:author="Cuddeback, Leah M" w:date="2020-09-05T01:01:00Z">
              <w:rPr/>
            </w:rPrChange>
          </w:rPr>
          <w:fldChar w:fldCharType="begin"/>
        </w:r>
        <w:r w:rsidR="005F7864" w:rsidRPr="00C84D30" w:rsidDel="00985C0A">
          <w:rPr>
            <w:rFonts w:ascii="Calibri" w:hAnsi="Calibri"/>
            <w:rPrChange w:id="647" w:author="Cuddeback, Leah M" w:date="2020-09-05T01:01:00Z">
              <w:rPr/>
            </w:rPrChange>
          </w:rPr>
          <w:delInstrText xml:space="preserve"> HYPERLINK "mailto:info@hillcountryalliance.org" </w:delInstrText>
        </w:r>
        <w:r w:rsidR="005F7864" w:rsidRPr="00C84D30" w:rsidDel="00985C0A">
          <w:rPr>
            <w:rFonts w:ascii="Calibri" w:hAnsi="Calibri"/>
            <w:rPrChange w:id="648" w:author="Cuddeback, Leah M" w:date="2020-09-05T01:01:00Z">
              <w:rPr/>
            </w:rPrChange>
          </w:rPr>
          <w:fldChar w:fldCharType="separate"/>
        </w:r>
        <w:r w:rsidR="00EB677B" w:rsidRPr="00C84D30" w:rsidDel="00985C0A">
          <w:rPr>
            <w:rStyle w:val="Hyperlink"/>
            <w:rFonts w:ascii="Calibri" w:hAnsi="Calibri"/>
            <w:rPrChange w:id="649" w:author="Cuddeback, Leah M" w:date="2020-09-05T01:01:00Z">
              <w:rPr>
                <w:rStyle w:val="Hyperlink"/>
              </w:rPr>
            </w:rPrChange>
          </w:rPr>
          <w:delText>info@hillcountryalliance.org</w:delText>
        </w:r>
        <w:r w:rsidR="005F7864" w:rsidRPr="00C84D30" w:rsidDel="00985C0A">
          <w:rPr>
            <w:rStyle w:val="Hyperlink"/>
            <w:rFonts w:ascii="Calibri" w:hAnsi="Calibri"/>
            <w:rPrChange w:id="650" w:author="Cuddeback, Leah M" w:date="2020-09-05T01:01:00Z">
              <w:rPr>
                <w:rStyle w:val="Hyperlink"/>
              </w:rPr>
            </w:rPrChange>
          </w:rPr>
          <w:fldChar w:fldCharType="end"/>
        </w:r>
      </w:del>
      <w:del w:id="651" w:author="Cuddeback, Leah M" w:date="2020-09-05T00:54:00Z">
        <w:r w:rsidR="00EB677B" w:rsidRPr="00C84D30" w:rsidDel="00985C0A">
          <w:rPr>
            <w:rFonts w:ascii="Calibri" w:hAnsi="Calibri"/>
            <w:rPrChange w:id="652" w:author="Cuddeback, Leah M" w:date="2020-09-05T01:01:00Z">
              <w:rPr/>
            </w:rPrChange>
          </w:rPr>
          <w:delText xml:space="preserve"> for assistance.</w:delText>
        </w:r>
      </w:del>
    </w:p>
    <w:p w14:paraId="5687A056" w14:textId="2B5D0417" w:rsidR="00023E23" w:rsidRPr="00C84D30" w:rsidRDefault="00023E23" w:rsidP="00023E23">
      <w:pPr>
        <w:pStyle w:val="Heading4"/>
        <w:keepNext w:val="0"/>
        <w:keepLines w:val="0"/>
        <w:spacing w:before="240" w:after="40"/>
        <w:rPr>
          <w:rFonts w:ascii="Calibri" w:hAnsi="Calibri"/>
          <w:b/>
          <w:color w:val="1155CC"/>
          <w:sz w:val="22"/>
          <w:szCs w:val="22"/>
          <w:rPrChange w:id="653" w:author="Cuddeback, Leah M" w:date="2020-09-05T01:01:00Z">
            <w:rPr>
              <w:b/>
              <w:color w:val="1155CC"/>
              <w:sz w:val="22"/>
              <w:szCs w:val="22"/>
            </w:rPr>
          </w:rPrChange>
        </w:rPr>
      </w:pPr>
      <w:r w:rsidRPr="00C84D30">
        <w:rPr>
          <w:rFonts w:ascii="Calibri" w:hAnsi="Calibri"/>
          <w:b/>
          <w:color w:val="1155CC"/>
          <w:sz w:val="22"/>
          <w:szCs w:val="22"/>
          <w:rPrChange w:id="654" w:author="Cuddeback, Leah M" w:date="2020-09-05T01:01:00Z">
            <w:rPr>
              <w:b/>
              <w:color w:val="1155CC"/>
              <w:sz w:val="22"/>
              <w:szCs w:val="22"/>
            </w:rPr>
          </w:rPrChange>
        </w:rPr>
        <w:t>Make Your Neighborhood a “Night Sky Friendly Neighborhood”</w:t>
      </w:r>
    </w:p>
    <w:p w14:paraId="2C1EE014" w14:textId="7894CD9C" w:rsidR="00023E23" w:rsidRPr="00C84D30" w:rsidRDefault="00023E23" w:rsidP="00023E23">
      <w:pPr>
        <w:pStyle w:val="Normal1"/>
        <w:spacing w:before="240" w:after="240"/>
        <w:rPr>
          <w:rFonts w:ascii="Calibri" w:hAnsi="Calibri"/>
          <w:b/>
          <w:color w:val="000000"/>
          <w:rPrChange w:id="655" w:author="Cuddeback, Leah M" w:date="2020-09-05T01:01:00Z">
            <w:rPr>
              <w:b/>
              <w:color w:val="000000"/>
            </w:rPr>
          </w:rPrChange>
        </w:rPr>
      </w:pPr>
      <w:r w:rsidRPr="00C84D30">
        <w:rPr>
          <w:rFonts w:ascii="Calibri" w:hAnsi="Calibri"/>
          <w:rPrChange w:id="656" w:author="Cuddeback, Leah M" w:date="2020-09-05T01:01:00Z">
            <w:rPr/>
          </w:rPrChange>
        </w:rPr>
        <w:t xml:space="preserve">If there is a Home Owners Association where you live, your neighborhod can be designated as Night Sky Friendly by </w:t>
      </w:r>
      <w:r w:rsidR="002D10B3" w:rsidRPr="00C84D30">
        <w:rPr>
          <w:rFonts w:ascii="Calibri" w:hAnsi="Calibri"/>
          <w:rPrChange w:id="657" w:author="Cuddeback, Leah M" w:date="2020-09-05T01:01:00Z">
            <w:rPr/>
          </w:rPrChange>
        </w:rPr>
        <w:fldChar w:fldCharType="begin"/>
      </w:r>
      <w:r w:rsidR="002D10B3" w:rsidRPr="00C84D30">
        <w:rPr>
          <w:rFonts w:ascii="Calibri" w:hAnsi="Calibri"/>
          <w:rPrChange w:id="658" w:author="Cuddeback, Leah M" w:date="2020-09-05T01:01:00Z">
            <w:rPr/>
          </w:rPrChange>
        </w:rPr>
        <w:instrText xml:space="preserve"> HYPERLINK "http://w</w:instrText>
      </w:r>
      <w:r w:rsidR="002D10B3" w:rsidRPr="00C84D30">
        <w:rPr>
          <w:rFonts w:ascii="Calibri" w:hAnsi="Calibri"/>
          <w:rPrChange w:id="659" w:author="Cuddeback, Leah M" w:date="2020-09-05T01:01:00Z">
            <w:rPr/>
          </w:rPrChange>
        </w:rPr>
        <w:instrText xml:space="preserve">ww.hillcountryalliance.org/GetInvolved/night-sky-friendly-neighborhood-recognition-program/" </w:instrText>
      </w:r>
      <w:r w:rsidR="002D10B3" w:rsidRPr="00C84D30">
        <w:rPr>
          <w:rFonts w:ascii="Calibri" w:hAnsi="Calibri"/>
          <w:rPrChange w:id="660" w:author="Cuddeback, Leah M" w:date="2020-09-05T01:01:00Z">
            <w:rPr/>
          </w:rPrChange>
        </w:rPr>
        <w:fldChar w:fldCharType="separate"/>
      </w:r>
      <w:r w:rsidRPr="00C84D30">
        <w:rPr>
          <w:rStyle w:val="Hyperlink"/>
          <w:rFonts w:ascii="Calibri" w:hAnsi="Calibri"/>
          <w:color w:val="3366FF"/>
          <w:rPrChange w:id="661" w:author="Cuddeback, Leah M" w:date="2020-09-05T01:01:00Z">
            <w:rPr>
              <w:rStyle w:val="Hyperlink"/>
              <w:color w:val="3366FF"/>
            </w:rPr>
          </w:rPrChange>
        </w:rPr>
        <w:t>adopting this simple language</w:t>
      </w:r>
      <w:r w:rsidR="002D10B3" w:rsidRPr="00C84D30">
        <w:rPr>
          <w:rStyle w:val="Hyperlink"/>
          <w:rFonts w:ascii="Calibri" w:hAnsi="Calibri"/>
          <w:color w:val="3366FF"/>
          <w:rPrChange w:id="662" w:author="Cuddeback, Leah M" w:date="2020-09-05T01:01:00Z">
            <w:rPr>
              <w:rStyle w:val="Hyperlink"/>
              <w:color w:val="3366FF"/>
            </w:rPr>
          </w:rPrChange>
        </w:rPr>
        <w:fldChar w:fldCharType="end"/>
      </w:r>
      <w:r w:rsidRPr="00C84D30">
        <w:rPr>
          <w:rFonts w:ascii="Calibri" w:hAnsi="Calibri"/>
          <w:rPrChange w:id="663" w:author="Cuddeback, Leah M" w:date="2020-09-05T01:01:00Z">
            <w:rPr/>
          </w:rPrChange>
        </w:rPr>
        <w:t xml:space="preserve"> into your HOA agreements. </w:t>
      </w:r>
      <w:r w:rsidR="002D10B3" w:rsidRPr="00C84D30">
        <w:rPr>
          <w:rFonts w:ascii="Calibri" w:hAnsi="Calibri"/>
          <w:rPrChange w:id="664" w:author="Cuddeback, Leah M" w:date="2020-09-05T01:01:00Z">
            <w:rPr/>
          </w:rPrChange>
        </w:rPr>
        <w:fldChar w:fldCharType="begin"/>
      </w:r>
      <w:r w:rsidR="002D10B3" w:rsidRPr="00C84D30">
        <w:rPr>
          <w:rFonts w:ascii="Calibri" w:hAnsi="Calibri"/>
          <w:rPrChange w:id="665" w:author="Cuddeback, Leah M" w:date="2020-09-05T01:01:00Z">
            <w:rPr/>
          </w:rPrChange>
        </w:rPr>
        <w:instrText xml:space="preserve"> HYPERLINK "http://www.hillcountryalliance.org/GetInvolved" \h </w:instrText>
      </w:r>
      <w:r w:rsidR="002D10B3" w:rsidRPr="00C84D30">
        <w:rPr>
          <w:rFonts w:ascii="Calibri" w:hAnsi="Calibri"/>
          <w:rPrChange w:id="666" w:author="Cuddeback, Leah M" w:date="2020-09-05T01:01:00Z">
            <w:rPr/>
          </w:rPrChange>
        </w:rPr>
        <w:fldChar w:fldCharType="separate"/>
      </w:r>
      <w:r w:rsidRPr="00C84D30">
        <w:rPr>
          <w:rFonts w:ascii="Calibri" w:hAnsi="Calibri"/>
          <w:color w:val="1155CC"/>
          <w:u w:val="single"/>
          <w:rPrChange w:id="667" w:author="Cuddeback, Leah M" w:date="2020-09-05T01:01:00Z">
            <w:rPr>
              <w:color w:val="1155CC"/>
              <w:u w:val="single"/>
            </w:rPr>
          </w:rPrChange>
        </w:rPr>
        <w:t>Visit our webpage</w:t>
      </w:r>
      <w:r w:rsidR="002D10B3" w:rsidRPr="00C84D30">
        <w:rPr>
          <w:rFonts w:ascii="Calibri" w:hAnsi="Calibri"/>
          <w:color w:val="1155CC"/>
          <w:u w:val="single"/>
          <w:rPrChange w:id="668" w:author="Cuddeback, Leah M" w:date="2020-09-05T01:01:00Z">
            <w:rPr>
              <w:color w:val="1155CC"/>
              <w:u w:val="single"/>
            </w:rPr>
          </w:rPrChange>
        </w:rPr>
        <w:fldChar w:fldCharType="end"/>
      </w:r>
      <w:r w:rsidRPr="00C84D30">
        <w:rPr>
          <w:rFonts w:ascii="Calibri" w:hAnsi="Calibri"/>
          <w:rPrChange w:id="669" w:author="Cuddeback, Leah M" w:date="2020-09-05T01:01:00Z">
            <w:rPr/>
          </w:rPrChange>
        </w:rPr>
        <w:t xml:space="preserve"> for more information about this program</w:t>
      </w:r>
      <w:ins w:id="670" w:author="Cuddeback, Leah M" w:date="2020-09-05T00:53:00Z">
        <w:r w:rsidR="00985C0A" w:rsidRPr="00C84D30">
          <w:rPr>
            <w:rFonts w:ascii="Calibri" w:hAnsi="Calibri"/>
            <w:rPrChange w:id="671" w:author="Cuddeback, Leah M" w:date="2020-09-05T01:01:00Z">
              <w:rPr/>
            </w:rPrChange>
          </w:rPr>
          <w:t>.</w:t>
        </w:r>
      </w:ins>
      <w:del w:id="672" w:author="Cuddeback, Leah M" w:date="2020-09-05T00:53:00Z">
        <w:r w:rsidRPr="00C84D30" w:rsidDel="00985C0A">
          <w:rPr>
            <w:rFonts w:ascii="Calibri" w:hAnsi="Calibri"/>
            <w:rPrChange w:id="673" w:author="Cuddeback, Leah M" w:date="2020-09-05T01:01:00Z">
              <w:rPr/>
            </w:rPrChange>
          </w:rPr>
          <w:delText xml:space="preserve"> and/or contact us at </w:delText>
        </w:r>
        <w:r w:rsidR="005F7864" w:rsidRPr="00C84D30" w:rsidDel="00985C0A">
          <w:rPr>
            <w:rFonts w:ascii="Calibri" w:hAnsi="Calibri"/>
            <w:rPrChange w:id="674" w:author="Cuddeback, Leah M" w:date="2020-09-05T01:01:00Z">
              <w:rPr/>
            </w:rPrChange>
          </w:rPr>
          <w:fldChar w:fldCharType="begin"/>
        </w:r>
        <w:r w:rsidR="005F7864" w:rsidRPr="00C84D30" w:rsidDel="00985C0A">
          <w:rPr>
            <w:rFonts w:ascii="Calibri" w:hAnsi="Calibri"/>
            <w:rPrChange w:id="675" w:author="Cuddeback, Leah M" w:date="2020-09-05T01:01:00Z">
              <w:rPr/>
            </w:rPrChange>
          </w:rPr>
          <w:delInstrText xml:space="preserve"> HYPERLINK "mailto:info@hillcountryalliance.org" </w:delInstrText>
        </w:r>
        <w:r w:rsidR="005F7864" w:rsidRPr="00C84D30" w:rsidDel="00985C0A">
          <w:rPr>
            <w:rFonts w:ascii="Calibri" w:hAnsi="Calibri"/>
            <w:rPrChange w:id="676" w:author="Cuddeback, Leah M" w:date="2020-09-05T01:01:00Z">
              <w:rPr/>
            </w:rPrChange>
          </w:rPr>
          <w:fldChar w:fldCharType="separate"/>
        </w:r>
        <w:r w:rsidRPr="00C84D30" w:rsidDel="00985C0A">
          <w:rPr>
            <w:rStyle w:val="Hyperlink"/>
            <w:rFonts w:ascii="Calibri" w:hAnsi="Calibri"/>
            <w:rPrChange w:id="677" w:author="Cuddeback, Leah M" w:date="2020-09-05T01:01:00Z">
              <w:rPr>
                <w:rStyle w:val="Hyperlink"/>
              </w:rPr>
            </w:rPrChange>
          </w:rPr>
          <w:delText>info@hillcountryalliance.org</w:delText>
        </w:r>
        <w:r w:rsidR="005F7864" w:rsidRPr="00C84D30" w:rsidDel="00985C0A">
          <w:rPr>
            <w:rStyle w:val="Hyperlink"/>
            <w:rFonts w:ascii="Calibri" w:hAnsi="Calibri"/>
            <w:rPrChange w:id="678" w:author="Cuddeback, Leah M" w:date="2020-09-05T01:01:00Z">
              <w:rPr>
                <w:rStyle w:val="Hyperlink"/>
              </w:rPr>
            </w:rPrChange>
          </w:rPr>
          <w:fldChar w:fldCharType="end"/>
        </w:r>
        <w:r w:rsidRPr="00C84D30" w:rsidDel="00985C0A">
          <w:rPr>
            <w:rFonts w:ascii="Calibri" w:hAnsi="Calibri"/>
            <w:rPrChange w:id="679" w:author="Cuddeback, Leah M" w:date="2020-09-05T01:01:00Z">
              <w:rPr/>
            </w:rPrChange>
          </w:rPr>
          <w:delText xml:space="preserve"> for more information and assistance.</w:delText>
        </w:r>
      </w:del>
    </w:p>
    <w:p w14:paraId="4AF840B7" w14:textId="77777777" w:rsidR="00023E23" w:rsidRPr="00C84D30" w:rsidRDefault="00023E23" w:rsidP="00023E23">
      <w:pPr>
        <w:pStyle w:val="Heading4"/>
        <w:keepNext w:val="0"/>
        <w:keepLines w:val="0"/>
        <w:spacing w:before="240" w:after="40"/>
        <w:rPr>
          <w:rFonts w:ascii="Calibri" w:hAnsi="Calibri"/>
          <w:b/>
          <w:color w:val="1155CC"/>
          <w:sz w:val="22"/>
          <w:szCs w:val="22"/>
          <w:rPrChange w:id="680" w:author="Cuddeback, Leah M" w:date="2020-09-05T01:01:00Z">
            <w:rPr>
              <w:b/>
              <w:color w:val="1155CC"/>
              <w:sz w:val="22"/>
              <w:szCs w:val="22"/>
            </w:rPr>
          </w:rPrChange>
        </w:rPr>
      </w:pPr>
      <w:r w:rsidRPr="00C84D30">
        <w:rPr>
          <w:rFonts w:ascii="Calibri" w:hAnsi="Calibri"/>
          <w:b/>
          <w:color w:val="1155CC"/>
          <w:sz w:val="22"/>
          <w:szCs w:val="22"/>
          <w:rPrChange w:id="681" w:author="Cuddeback, Leah M" w:date="2020-09-05T01:01:00Z">
            <w:rPr>
              <w:b/>
              <w:color w:val="1155CC"/>
              <w:sz w:val="22"/>
              <w:szCs w:val="22"/>
            </w:rPr>
          </w:rPrChange>
        </w:rPr>
        <w:t>Night Sky Friendly Business Recognition Program</w:t>
      </w:r>
    </w:p>
    <w:p w14:paraId="6AF28145" w14:textId="2373062E" w:rsidR="00023E23" w:rsidRPr="00C84D30" w:rsidRDefault="0095124E" w:rsidP="00023E23">
      <w:pPr>
        <w:pStyle w:val="Normal1"/>
        <w:spacing w:before="240" w:after="240"/>
        <w:rPr>
          <w:rFonts w:ascii="Calibri" w:hAnsi="Calibri"/>
          <w:b/>
          <w:color w:val="000000"/>
          <w:rPrChange w:id="682" w:author="Cuddeback, Leah M" w:date="2020-09-05T01:01:00Z">
            <w:rPr>
              <w:b/>
              <w:color w:val="000000"/>
            </w:rPr>
          </w:rPrChange>
        </w:rPr>
      </w:pPr>
      <w:r w:rsidRPr="00C84D30">
        <w:rPr>
          <w:rFonts w:ascii="Calibri" w:hAnsi="Calibri"/>
          <w:rPrChange w:id="683" w:author="Cuddeback, Leah M" w:date="2020-09-05T01:01:00Z">
            <w:rPr/>
          </w:rPrChange>
        </w:rPr>
        <w:t xml:space="preserve">Encourage local business to become </w:t>
      </w:r>
      <w:r w:rsidR="00023E23" w:rsidRPr="00C84D30">
        <w:rPr>
          <w:rFonts w:ascii="Calibri" w:hAnsi="Calibri"/>
          <w:rPrChange w:id="684" w:author="Cuddeback, Leah M" w:date="2020-09-05T01:01:00Z">
            <w:rPr/>
          </w:rPrChange>
        </w:rPr>
        <w:t xml:space="preserve">Night Sky Friendly </w:t>
      </w:r>
      <w:r w:rsidRPr="00C84D30">
        <w:rPr>
          <w:rFonts w:ascii="Calibri" w:hAnsi="Calibri"/>
          <w:rPrChange w:id="685" w:author="Cuddeback, Leah M" w:date="2020-09-05T01:01:00Z">
            <w:rPr/>
          </w:rPrChange>
        </w:rPr>
        <w:t xml:space="preserve">through </w:t>
      </w:r>
      <w:r w:rsidR="008B30A8" w:rsidRPr="00C84D30">
        <w:rPr>
          <w:rFonts w:ascii="Calibri" w:hAnsi="Calibri"/>
          <w:rPrChange w:id="686" w:author="Cuddeback, Leah M" w:date="2020-09-05T01:01:00Z">
            <w:rPr/>
          </w:rPrChange>
        </w:rPr>
        <w:t xml:space="preserve">HCA’s Night Sky Friendly Business recognition program. </w:t>
      </w:r>
      <w:r w:rsidR="002D10B3" w:rsidRPr="00C84D30">
        <w:rPr>
          <w:rFonts w:ascii="Calibri" w:hAnsi="Calibri"/>
          <w:rPrChange w:id="687" w:author="Cuddeback, Leah M" w:date="2020-09-05T01:01:00Z">
            <w:rPr/>
          </w:rPrChange>
        </w:rPr>
        <w:fldChar w:fldCharType="begin"/>
      </w:r>
      <w:r w:rsidR="002D10B3" w:rsidRPr="00C84D30">
        <w:rPr>
          <w:rFonts w:ascii="Calibri" w:hAnsi="Calibri"/>
          <w:rPrChange w:id="688" w:author="Cuddeback, Leah M" w:date="2020-09-05T01:01:00Z">
            <w:rPr/>
          </w:rPrChange>
        </w:rPr>
        <w:instrText xml:space="preserve"> HYPERLINK "http://www.hillcountryalliance.org/GetInvolved/night-sky-friendly-busin</w:instrText>
      </w:r>
      <w:r w:rsidR="002D10B3" w:rsidRPr="00C84D30">
        <w:rPr>
          <w:rFonts w:ascii="Calibri" w:hAnsi="Calibri"/>
          <w:rPrChange w:id="689" w:author="Cuddeback, Leah M" w:date="2020-09-05T01:01:00Z">
            <w:rPr/>
          </w:rPrChange>
        </w:rPr>
        <w:instrText xml:space="preserve">ess-recognition-program/" \h </w:instrText>
      </w:r>
      <w:r w:rsidR="002D10B3" w:rsidRPr="00C84D30">
        <w:rPr>
          <w:rFonts w:ascii="Calibri" w:hAnsi="Calibri"/>
          <w:rPrChange w:id="690" w:author="Cuddeback, Leah M" w:date="2020-09-05T01:01:00Z">
            <w:rPr/>
          </w:rPrChange>
        </w:rPr>
        <w:fldChar w:fldCharType="separate"/>
      </w:r>
      <w:r w:rsidR="00023E23" w:rsidRPr="00C84D30">
        <w:rPr>
          <w:rFonts w:ascii="Calibri" w:hAnsi="Calibri"/>
          <w:color w:val="1155CC"/>
          <w:u w:val="single"/>
          <w:rPrChange w:id="691" w:author="Cuddeback, Leah M" w:date="2020-09-05T01:01:00Z">
            <w:rPr>
              <w:color w:val="1155CC"/>
              <w:u w:val="single"/>
            </w:rPr>
          </w:rPrChange>
        </w:rPr>
        <w:t>Visit our webpage</w:t>
      </w:r>
      <w:r w:rsidR="002D10B3" w:rsidRPr="00C84D30">
        <w:rPr>
          <w:rFonts w:ascii="Calibri" w:hAnsi="Calibri"/>
          <w:color w:val="1155CC"/>
          <w:u w:val="single"/>
          <w:rPrChange w:id="692" w:author="Cuddeback, Leah M" w:date="2020-09-05T01:01:00Z">
            <w:rPr>
              <w:color w:val="1155CC"/>
              <w:u w:val="single"/>
            </w:rPr>
          </w:rPrChange>
        </w:rPr>
        <w:fldChar w:fldCharType="end"/>
      </w:r>
      <w:r w:rsidR="00023E23" w:rsidRPr="00C84D30">
        <w:rPr>
          <w:rFonts w:ascii="Calibri" w:hAnsi="Calibri"/>
          <w:rPrChange w:id="693" w:author="Cuddeback, Leah M" w:date="2020-09-05T01:01:00Z">
            <w:rPr/>
          </w:rPrChange>
        </w:rPr>
        <w:t xml:space="preserve"> for more information about </w:t>
      </w:r>
      <w:r w:rsidR="008B30A8" w:rsidRPr="00C84D30">
        <w:rPr>
          <w:rFonts w:ascii="Calibri" w:hAnsi="Calibri"/>
          <w:rPrChange w:id="694" w:author="Cuddeback, Leah M" w:date="2020-09-05T01:01:00Z">
            <w:rPr/>
          </w:rPrChange>
        </w:rPr>
        <w:t>this program.</w:t>
      </w:r>
    </w:p>
    <w:p w14:paraId="637B84C3" w14:textId="77777777" w:rsidR="008B30A8" w:rsidRPr="00C84D30" w:rsidRDefault="008B30A8" w:rsidP="008B30A8">
      <w:pPr>
        <w:pStyle w:val="Heading4"/>
        <w:keepNext w:val="0"/>
        <w:keepLines w:val="0"/>
        <w:spacing w:before="240" w:after="40"/>
        <w:rPr>
          <w:rFonts w:ascii="Calibri" w:hAnsi="Calibri"/>
          <w:b/>
          <w:color w:val="1155CC"/>
          <w:sz w:val="22"/>
          <w:szCs w:val="22"/>
          <w:rPrChange w:id="695" w:author="Cuddeback, Leah M" w:date="2020-09-05T01:01:00Z">
            <w:rPr>
              <w:b/>
              <w:color w:val="1155CC"/>
              <w:sz w:val="22"/>
              <w:szCs w:val="22"/>
            </w:rPr>
          </w:rPrChange>
        </w:rPr>
      </w:pPr>
      <w:r w:rsidRPr="00C84D30">
        <w:rPr>
          <w:rFonts w:ascii="Calibri" w:hAnsi="Calibri"/>
          <w:b/>
          <w:color w:val="1155CC"/>
          <w:sz w:val="22"/>
          <w:szCs w:val="22"/>
          <w:rPrChange w:id="696" w:author="Cuddeback, Leah M" w:date="2020-09-05T01:01:00Z">
            <w:rPr>
              <w:b/>
              <w:color w:val="1155CC"/>
              <w:sz w:val="22"/>
              <w:szCs w:val="22"/>
            </w:rPr>
          </w:rPrChange>
        </w:rPr>
        <w:t xml:space="preserve">Become a member of your local Friends of the Night Sky group </w:t>
      </w:r>
    </w:p>
    <w:p w14:paraId="14A10B67" w14:textId="27FF49E0" w:rsidR="008B30A8" w:rsidRPr="00C84D30" w:rsidRDefault="008B30A8" w:rsidP="008B30A8">
      <w:pPr>
        <w:pStyle w:val="Normal1"/>
        <w:spacing w:before="240" w:after="240"/>
        <w:rPr>
          <w:rFonts w:ascii="Calibri" w:hAnsi="Calibri"/>
          <w:rPrChange w:id="697" w:author="Cuddeback, Leah M" w:date="2020-09-05T01:01:00Z">
            <w:rPr/>
          </w:rPrChange>
        </w:rPr>
      </w:pPr>
      <w:r w:rsidRPr="00C84D30">
        <w:rPr>
          <w:rFonts w:ascii="Calibri" w:hAnsi="Calibri"/>
          <w:rPrChange w:id="698" w:author="Cuddeback, Leah M" w:date="2020-09-05T01:01:00Z">
            <w:rPr/>
          </w:rPrChange>
        </w:rPr>
        <w:t xml:space="preserve">The Texas Hill Country is home to a growing number of </w:t>
      </w:r>
      <w:r w:rsidR="002D10B3" w:rsidRPr="00C84D30">
        <w:rPr>
          <w:rFonts w:ascii="Calibri" w:hAnsi="Calibri"/>
          <w:rPrChange w:id="699" w:author="Cuddeback, Leah M" w:date="2020-09-05T01:01:00Z">
            <w:rPr/>
          </w:rPrChange>
        </w:rPr>
        <w:fldChar w:fldCharType="begin"/>
      </w:r>
      <w:r w:rsidR="002D10B3" w:rsidRPr="00C84D30">
        <w:rPr>
          <w:rFonts w:ascii="Calibri" w:hAnsi="Calibri"/>
          <w:rPrChange w:id="700" w:author="Cuddeback, Leah M" w:date="2020-09-05T01:01:00Z">
            <w:rPr/>
          </w:rPrChange>
        </w:rPr>
        <w:instrText xml:space="preserve"> HYPERLINK "http://www.hillcountryalliance.org/GetInvolved" \h </w:instrText>
      </w:r>
      <w:r w:rsidR="002D10B3" w:rsidRPr="00C84D30">
        <w:rPr>
          <w:rFonts w:ascii="Calibri" w:hAnsi="Calibri"/>
          <w:rPrChange w:id="701" w:author="Cuddeback, Leah M" w:date="2020-09-05T01:01:00Z">
            <w:rPr/>
          </w:rPrChange>
        </w:rPr>
        <w:fldChar w:fldCharType="separate"/>
      </w:r>
      <w:r w:rsidRPr="00C84D30">
        <w:rPr>
          <w:rFonts w:ascii="Calibri" w:hAnsi="Calibri"/>
          <w:color w:val="1155CC"/>
          <w:u w:val="single"/>
          <w:rPrChange w:id="702" w:author="Cuddeback, Leah M" w:date="2020-09-05T01:01:00Z">
            <w:rPr>
              <w:color w:val="1155CC"/>
              <w:u w:val="single"/>
            </w:rPr>
          </w:rPrChange>
        </w:rPr>
        <w:t>Friends of the Night Sky groups</w:t>
      </w:r>
      <w:r w:rsidR="002D10B3" w:rsidRPr="00C84D30">
        <w:rPr>
          <w:rFonts w:ascii="Calibri" w:hAnsi="Calibri"/>
          <w:color w:val="1155CC"/>
          <w:u w:val="single"/>
          <w:rPrChange w:id="703" w:author="Cuddeback, Leah M" w:date="2020-09-05T01:01:00Z">
            <w:rPr>
              <w:color w:val="1155CC"/>
              <w:u w:val="single"/>
            </w:rPr>
          </w:rPrChange>
        </w:rPr>
        <w:fldChar w:fldCharType="end"/>
      </w:r>
      <w:r w:rsidRPr="00C84D30">
        <w:rPr>
          <w:rFonts w:ascii="Calibri" w:hAnsi="Calibri"/>
          <w:rPrChange w:id="704" w:author="Cuddeback, Leah M" w:date="2020-09-05T01:01:00Z">
            <w:rPr/>
          </w:rPrChange>
        </w:rPr>
        <w:t xml:space="preserve"> throughout the region. They would love for you to be involved! If your c</w:t>
      </w:r>
      <w:r w:rsidR="00513C5D" w:rsidRPr="00C84D30">
        <w:rPr>
          <w:rFonts w:ascii="Calibri" w:hAnsi="Calibri"/>
          <w:rPrChange w:id="705" w:author="Cuddeback, Leah M" w:date="2020-09-05T01:01:00Z">
            <w:rPr/>
          </w:rPrChange>
        </w:rPr>
        <w:t>ounty does not have a group yet</w:t>
      </w:r>
      <w:r w:rsidRPr="00C84D30">
        <w:rPr>
          <w:rFonts w:ascii="Calibri" w:hAnsi="Calibri"/>
          <w:rPrChange w:id="706" w:author="Cuddeback, Leah M" w:date="2020-09-05T01:01:00Z">
            <w:rPr/>
          </w:rPrChange>
        </w:rPr>
        <w:t xml:space="preserve"> and you would like help star</w:t>
      </w:r>
      <w:r w:rsidR="00513C5D" w:rsidRPr="00C84D30">
        <w:rPr>
          <w:rFonts w:ascii="Calibri" w:hAnsi="Calibri"/>
          <w:rPrChange w:id="707" w:author="Cuddeback, Leah M" w:date="2020-09-05T01:01:00Z">
            <w:rPr/>
          </w:rPrChange>
        </w:rPr>
        <w:t xml:space="preserve">ting one, please let us know at </w:t>
      </w:r>
      <w:ins w:id="708" w:author="Cuddeback, Leah M" w:date="2020-09-05T00:53:00Z">
        <w:r w:rsidR="00985C0A" w:rsidRPr="00C84D30">
          <w:rPr>
            <w:rFonts w:ascii="Calibri" w:hAnsi="Calibri"/>
            <w:rPrChange w:id="709" w:author="Cuddeback, Leah M" w:date="2020-09-05T01:01:00Z">
              <w:rPr/>
            </w:rPrChange>
          </w:rPr>
          <w:fldChar w:fldCharType="begin"/>
        </w:r>
        <w:r w:rsidR="00985C0A" w:rsidRPr="00C84D30">
          <w:rPr>
            <w:rFonts w:ascii="Calibri" w:hAnsi="Calibri"/>
            <w:rPrChange w:id="710" w:author="Cuddeback, Leah M" w:date="2020-09-05T01:01:00Z">
              <w:rPr/>
            </w:rPrChange>
          </w:rPr>
          <w:instrText xml:space="preserve"> HYPERLINK "mailto:info@hillcountryalliance.org" </w:instrText>
        </w:r>
        <w:r w:rsidR="00985C0A" w:rsidRPr="00C84D30">
          <w:rPr>
            <w:rFonts w:ascii="Calibri" w:hAnsi="Calibri"/>
            <w:rPrChange w:id="711" w:author="Cuddeback, Leah M" w:date="2020-09-05T01:01:00Z">
              <w:rPr/>
            </w:rPrChange>
          </w:rPr>
          <w:fldChar w:fldCharType="separate"/>
        </w:r>
        <w:r w:rsidRPr="00C84D30">
          <w:rPr>
            <w:rStyle w:val="Hyperlink"/>
            <w:rFonts w:ascii="Calibri" w:hAnsi="Calibri"/>
            <w:rPrChange w:id="712" w:author="Cuddeback, Leah M" w:date="2020-09-05T01:01:00Z">
              <w:rPr>
                <w:rStyle w:val="Hyperlink"/>
              </w:rPr>
            </w:rPrChange>
          </w:rPr>
          <w:t>info@hillcountryall</w:t>
        </w:r>
        <w:r w:rsidR="00EB677B" w:rsidRPr="00C84D30">
          <w:rPr>
            <w:rStyle w:val="Hyperlink"/>
            <w:rFonts w:ascii="Calibri" w:hAnsi="Calibri"/>
            <w:rPrChange w:id="713" w:author="Cuddeback, Leah M" w:date="2020-09-05T01:01:00Z">
              <w:rPr>
                <w:rStyle w:val="Hyperlink"/>
              </w:rPr>
            </w:rPrChange>
          </w:rPr>
          <w:t>ia</w:t>
        </w:r>
        <w:r w:rsidRPr="00C84D30">
          <w:rPr>
            <w:rStyle w:val="Hyperlink"/>
            <w:rFonts w:ascii="Calibri" w:hAnsi="Calibri"/>
            <w:rPrChange w:id="714" w:author="Cuddeback, Leah M" w:date="2020-09-05T01:01:00Z">
              <w:rPr>
                <w:rStyle w:val="Hyperlink"/>
              </w:rPr>
            </w:rPrChange>
          </w:rPr>
          <w:t>nce.org</w:t>
        </w:r>
        <w:r w:rsidR="00985C0A" w:rsidRPr="00C84D30">
          <w:rPr>
            <w:rFonts w:ascii="Calibri" w:hAnsi="Calibri"/>
            <w:rPrChange w:id="715" w:author="Cuddeback, Leah M" w:date="2020-09-05T01:01:00Z">
              <w:rPr/>
            </w:rPrChange>
          </w:rPr>
          <w:fldChar w:fldCharType="end"/>
        </w:r>
      </w:ins>
      <w:r w:rsidRPr="00C84D30">
        <w:rPr>
          <w:rFonts w:ascii="Calibri" w:hAnsi="Calibri"/>
          <w:rPrChange w:id="716" w:author="Cuddeback, Leah M" w:date="2020-09-05T01:01:00Z">
            <w:rPr/>
          </w:rPrChange>
        </w:rPr>
        <w:t>.</w:t>
      </w:r>
    </w:p>
    <w:p w14:paraId="4651D943" w14:textId="25EDAF2D" w:rsidR="00954839" w:rsidRPr="00C84D30" w:rsidRDefault="00954839" w:rsidP="00954839">
      <w:pPr>
        <w:pStyle w:val="Heading4"/>
        <w:keepNext w:val="0"/>
        <w:keepLines w:val="0"/>
        <w:spacing w:before="240" w:after="40"/>
        <w:rPr>
          <w:rFonts w:ascii="Calibri" w:hAnsi="Calibri"/>
          <w:b/>
          <w:color w:val="1155CC"/>
          <w:sz w:val="22"/>
          <w:szCs w:val="22"/>
          <w:rPrChange w:id="717" w:author="Cuddeback, Leah M" w:date="2020-09-05T01:01:00Z">
            <w:rPr>
              <w:b/>
              <w:color w:val="1155CC"/>
              <w:sz w:val="22"/>
              <w:szCs w:val="22"/>
            </w:rPr>
          </w:rPrChange>
        </w:rPr>
      </w:pPr>
      <w:r w:rsidRPr="00C84D30">
        <w:rPr>
          <w:rFonts w:ascii="Calibri" w:hAnsi="Calibri"/>
          <w:b/>
          <w:color w:val="1155CC"/>
          <w:sz w:val="22"/>
          <w:szCs w:val="22"/>
          <w:rPrChange w:id="718" w:author="Cuddeback, Leah M" w:date="2020-09-05T01:01:00Z">
            <w:rPr>
              <w:b/>
              <w:color w:val="1155CC"/>
              <w:sz w:val="22"/>
              <w:szCs w:val="22"/>
            </w:rPr>
          </w:rPrChange>
        </w:rPr>
        <w:t>Become a Hill Country Night Sky Steward</w:t>
      </w:r>
    </w:p>
    <w:p w14:paraId="4D08B8BB" w14:textId="6510F9F7" w:rsidR="00954839" w:rsidRPr="00C84D30" w:rsidRDefault="002D10B3" w:rsidP="00954839">
      <w:pPr>
        <w:pStyle w:val="Normal1"/>
        <w:spacing w:before="240" w:after="240"/>
        <w:rPr>
          <w:rFonts w:ascii="Calibri" w:hAnsi="Calibri"/>
          <w:rPrChange w:id="719" w:author="Cuddeback, Leah M" w:date="2020-09-05T01:01:00Z">
            <w:rPr/>
          </w:rPrChange>
        </w:rPr>
      </w:pPr>
      <w:r w:rsidRPr="00C84D30">
        <w:rPr>
          <w:rFonts w:ascii="Calibri" w:hAnsi="Calibri"/>
          <w:rPrChange w:id="720" w:author="Cuddeback, Leah M" w:date="2020-09-05T01:01:00Z">
            <w:rPr/>
          </w:rPrChange>
        </w:rPr>
        <w:fldChar w:fldCharType="begin"/>
      </w:r>
      <w:r w:rsidRPr="00C84D30">
        <w:rPr>
          <w:rFonts w:ascii="Calibri" w:hAnsi="Calibri"/>
          <w:rPrChange w:id="721" w:author="Cuddeback, Leah M" w:date="2020-09-05T01:01:00Z">
            <w:rPr/>
          </w:rPrChange>
        </w:rPr>
        <w:instrText xml:space="preserve"> HYPERLINK "http://www.hillcountryalliance.org/GetInvolved/night-sky-co-op/" </w:instrText>
      </w:r>
      <w:r w:rsidRPr="00C84D30">
        <w:rPr>
          <w:rFonts w:ascii="Calibri" w:hAnsi="Calibri"/>
          <w:rPrChange w:id="722" w:author="Cuddeback, Leah M" w:date="2020-09-05T01:01:00Z">
            <w:rPr/>
          </w:rPrChange>
        </w:rPr>
        <w:fldChar w:fldCharType="separate"/>
      </w:r>
      <w:r w:rsidR="00954839" w:rsidRPr="00C84D30">
        <w:rPr>
          <w:rStyle w:val="Hyperlink"/>
          <w:rFonts w:ascii="Calibri" w:hAnsi="Calibri"/>
          <w:rPrChange w:id="723" w:author="Cuddeback, Leah M" w:date="2020-09-05T01:01:00Z">
            <w:rPr>
              <w:rStyle w:val="Hyperlink"/>
            </w:rPr>
          </w:rPrChange>
        </w:rPr>
        <w:t>Join a growing list of Hill Country neighbors</w:t>
      </w:r>
      <w:r w:rsidRPr="00C84D30">
        <w:rPr>
          <w:rStyle w:val="Hyperlink"/>
          <w:rFonts w:ascii="Calibri" w:hAnsi="Calibri"/>
          <w:rPrChange w:id="724" w:author="Cuddeback, Leah M" w:date="2020-09-05T01:01:00Z">
            <w:rPr>
              <w:rStyle w:val="Hyperlink"/>
            </w:rPr>
          </w:rPrChange>
        </w:rPr>
        <w:fldChar w:fldCharType="end"/>
      </w:r>
      <w:r w:rsidR="00954839" w:rsidRPr="00C84D30">
        <w:rPr>
          <w:rFonts w:ascii="Calibri" w:hAnsi="Calibri"/>
          <w:rPrChange w:id="725" w:author="Cuddeback, Leah M" w:date="2020-09-05T01:01:00Z">
            <w:rPr/>
          </w:rPrChange>
        </w:rPr>
        <w:t xml:space="preserve"> who have pledged to preserve the night sky through the use of night sky friendly lighting at their homes and businesses. </w:t>
      </w:r>
    </w:p>
    <w:p w14:paraId="317C4047" w14:textId="6622047F" w:rsidR="00513C5D" w:rsidRPr="00C84D30" w:rsidRDefault="00513C5D" w:rsidP="00513C5D">
      <w:pPr>
        <w:pStyle w:val="Heading4"/>
        <w:keepNext w:val="0"/>
        <w:keepLines w:val="0"/>
        <w:spacing w:before="240" w:after="40"/>
        <w:rPr>
          <w:rFonts w:ascii="Calibri" w:hAnsi="Calibri"/>
          <w:b/>
          <w:color w:val="1155CC"/>
          <w:sz w:val="22"/>
          <w:szCs w:val="22"/>
          <w:rPrChange w:id="726" w:author="Cuddeback, Leah M" w:date="2020-09-05T01:01:00Z">
            <w:rPr>
              <w:b/>
              <w:color w:val="1155CC"/>
              <w:sz w:val="22"/>
              <w:szCs w:val="22"/>
            </w:rPr>
          </w:rPrChange>
        </w:rPr>
      </w:pPr>
      <w:r w:rsidRPr="00C84D30">
        <w:rPr>
          <w:rFonts w:ascii="Calibri" w:hAnsi="Calibri"/>
          <w:b/>
          <w:color w:val="1155CC"/>
          <w:sz w:val="22"/>
          <w:szCs w:val="22"/>
          <w:rPrChange w:id="727" w:author="Cuddeback, Leah M" w:date="2020-09-05T01:01:00Z">
            <w:rPr>
              <w:b/>
              <w:color w:val="1155CC"/>
              <w:sz w:val="22"/>
              <w:szCs w:val="22"/>
            </w:rPr>
          </w:rPrChange>
        </w:rPr>
        <w:t>Become a member of the Texas Chapter of the International Dark-Sky Association</w:t>
      </w:r>
    </w:p>
    <w:p w14:paraId="06BAB638" w14:textId="7D1717E4" w:rsidR="00513C5D" w:rsidRPr="00C84D30" w:rsidRDefault="00513C5D" w:rsidP="00513C5D">
      <w:pPr>
        <w:pStyle w:val="Normal1"/>
        <w:spacing w:before="240" w:after="240"/>
        <w:rPr>
          <w:rFonts w:ascii="Calibri" w:hAnsi="Calibri"/>
          <w:rPrChange w:id="728" w:author="Cuddeback, Leah M" w:date="2020-09-05T01:01:00Z">
            <w:rPr/>
          </w:rPrChange>
        </w:rPr>
      </w:pPr>
      <w:r w:rsidRPr="00C84D30">
        <w:rPr>
          <w:rFonts w:ascii="Calibri" w:hAnsi="Calibri"/>
          <w:rPrChange w:id="729" w:author="Cuddeback, Leah M" w:date="2020-09-05T01:01:00Z">
            <w:rPr/>
          </w:rPrChange>
        </w:rPr>
        <w:t xml:space="preserve">The International Dark-Sky Association began its mission to preserve and protect the nighttime environment and our heritage of dark skies through environmentally responsible outdoor lighting in 1988. </w:t>
      </w:r>
      <w:r w:rsidR="002D10B3" w:rsidRPr="00C84D30">
        <w:rPr>
          <w:rFonts w:ascii="Calibri" w:hAnsi="Calibri"/>
          <w:rPrChange w:id="730" w:author="Cuddeback, Leah M" w:date="2020-09-05T01:01:00Z">
            <w:rPr/>
          </w:rPrChange>
        </w:rPr>
        <w:fldChar w:fldCharType="begin"/>
      </w:r>
      <w:r w:rsidR="002D10B3" w:rsidRPr="00C84D30">
        <w:rPr>
          <w:rFonts w:ascii="Calibri" w:hAnsi="Calibri"/>
          <w:rPrChange w:id="731" w:author="Cuddeback, Leah M" w:date="2020-09-05T01:01:00Z">
            <w:rPr/>
          </w:rPrChange>
        </w:rPr>
        <w:instrText xml:space="preserve"> HYPERLINK "https://texas.darksky.ngo/" \h </w:instrText>
      </w:r>
      <w:r w:rsidR="002D10B3" w:rsidRPr="00C84D30">
        <w:rPr>
          <w:rFonts w:ascii="Calibri" w:hAnsi="Calibri"/>
          <w:rPrChange w:id="732" w:author="Cuddeback, Leah M" w:date="2020-09-05T01:01:00Z">
            <w:rPr/>
          </w:rPrChange>
        </w:rPr>
        <w:fldChar w:fldCharType="separate"/>
      </w:r>
      <w:r w:rsidRPr="00C84D30">
        <w:rPr>
          <w:rFonts w:ascii="Calibri" w:hAnsi="Calibri"/>
          <w:color w:val="1155CC"/>
          <w:u w:val="single"/>
          <w:rPrChange w:id="733" w:author="Cuddeback, Leah M" w:date="2020-09-05T01:01:00Z">
            <w:rPr>
              <w:color w:val="1155CC"/>
              <w:u w:val="single"/>
            </w:rPr>
          </w:rPrChange>
        </w:rPr>
        <w:t>Join the Texas Chapter of the IDA</w:t>
      </w:r>
      <w:r w:rsidR="002D10B3" w:rsidRPr="00C84D30">
        <w:rPr>
          <w:rFonts w:ascii="Calibri" w:hAnsi="Calibri"/>
          <w:color w:val="1155CC"/>
          <w:u w:val="single"/>
          <w:rPrChange w:id="734" w:author="Cuddeback, Leah M" w:date="2020-09-05T01:01:00Z">
            <w:rPr>
              <w:color w:val="1155CC"/>
              <w:u w:val="single"/>
            </w:rPr>
          </w:rPrChange>
        </w:rPr>
        <w:fldChar w:fldCharType="end"/>
      </w:r>
      <w:r w:rsidRPr="00C84D30">
        <w:rPr>
          <w:rFonts w:ascii="Calibri" w:hAnsi="Calibri"/>
          <w:rPrChange w:id="735" w:author="Cuddeback, Leah M" w:date="2020-09-05T01:01:00Z">
            <w:rPr/>
          </w:rPrChange>
        </w:rPr>
        <w:t xml:space="preserve"> and support their efforts, connect with other dark sky advocates from around our region, share resources and become a member of the worldwide movement.</w:t>
      </w:r>
    </w:p>
    <w:p w14:paraId="00000036" w14:textId="274A6E32" w:rsidR="00FA581B" w:rsidRPr="00C84D30" w:rsidRDefault="003E33C6">
      <w:pPr>
        <w:pStyle w:val="Normal1"/>
        <w:rPr>
          <w:rFonts w:ascii="Calibri" w:hAnsi="Calibri"/>
          <w:rPrChange w:id="736" w:author="Cuddeback, Leah M" w:date="2020-09-05T01:01:00Z">
            <w:rPr/>
          </w:rPrChange>
        </w:rPr>
      </w:pPr>
      <w:r w:rsidRPr="00C84D30">
        <w:rPr>
          <w:rFonts w:ascii="Calibri" w:hAnsi="Calibri"/>
          <w:i/>
          <w:rPrChange w:id="737" w:author="Cuddeback, Leah M" w:date="2020-09-05T01:01:00Z">
            <w:rPr>
              <w:i/>
            </w:rPr>
          </w:rPrChange>
        </w:rPr>
        <w:t xml:space="preserve">For all of these events and contests, please use </w:t>
      </w:r>
      <w:r w:rsidRPr="00C84D30">
        <w:rPr>
          <w:rFonts w:ascii="Calibri" w:hAnsi="Calibri"/>
          <w:b/>
          <w:rPrChange w:id="738" w:author="Cuddeback, Leah M" w:date="2020-09-05T01:01:00Z">
            <w:rPr>
              <w:b/>
            </w:rPr>
          </w:rPrChange>
        </w:rPr>
        <w:t>#NightSkyMonth</w:t>
      </w:r>
      <w:r w:rsidRPr="00C84D30">
        <w:rPr>
          <w:rFonts w:ascii="Calibri" w:hAnsi="Calibri"/>
          <w:i/>
          <w:rPrChange w:id="739" w:author="Cuddeback, Leah M" w:date="2020-09-05T01:01:00Z">
            <w:rPr>
              <w:i/>
            </w:rPr>
          </w:rPrChange>
        </w:rPr>
        <w:t xml:space="preserve"> on social media so the Hill Country sees it!</w:t>
      </w:r>
    </w:p>
    <w:sectPr w:rsidR="00FA581B" w:rsidRPr="00C84D30">
      <w:footerReference w:type="even" r:id="rId12"/>
      <w:footerReference w:type="default" r:id="rId13"/>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4" w:author="Cuddeback, Leah M" w:date="2020-09-05T00:41:00Z" w:initials="CLM">
    <w:p w14:paraId="20A08182" w14:textId="7A0BFEE9" w:rsidR="0010368D" w:rsidRDefault="0010368D">
      <w:pPr>
        <w:pStyle w:val="CommentText"/>
      </w:pPr>
      <w:r>
        <w:rPr>
          <w:rStyle w:val="CommentReference"/>
        </w:rPr>
        <w:annotationRef/>
      </w:r>
      <w:r>
        <w:t xml:space="preserve">I changed this from </w:t>
      </w:r>
      <w:hyperlink r:id="rId1" w:history="1">
        <w:r w:rsidRPr="00796C6C">
          <w:rPr>
            <w:rStyle w:val="Hyperlink"/>
          </w:rPr>
          <w:t>info@hillcountryalliance.org</w:t>
        </w:r>
      </w:hyperlink>
      <w:r>
        <w:t xml:space="preserve"> since Sheila would just be </w:t>
      </w:r>
      <w:proofErr w:type="spellStart"/>
      <w:r>
        <w:t>fwding</w:t>
      </w:r>
      <w:proofErr w:type="spellEnd"/>
      <w:r>
        <w:t xml:space="preserve"> these anyway… seems this would get folks straight to the source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0A081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D5D2C" w16cex:dateUtc="2020-09-05T0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A08182" w16cid:durableId="22FD5D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45B29" w14:textId="77777777" w:rsidR="002D10B3" w:rsidRDefault="002D10B3" w:rsidP="001F690B">
      <w:pPr>
        <w:spacing w:line="240" w:lineRule="auto"/>
      </w:pPr>
      <w:r>
        <w:separator/>
      </w:r>
    </w:p>
  </w:endnote>
  <w:endnote w:type="continuationSeparator" w:id="0">
    <w:p w14:paraId="5590FE6A" w14:textId="77777777" w:rsidR="002D10B3" w:rsidRDefault="002D10B3" w:rsidP="001F69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8C303" w14:textId="3258AE9C" w:rsidR="001F690B" w:rsidRDefault="002D10B3">
    <w:pPr>
      <w:pStyle w:val="Footer"/>
    </w:pPr>
    <w:sdt>
      <w:sdtPr>
        <w:id w:val="969400743"/>
        <w:placeholder>
          <w:docPart w:val="2489A3B9FC123A438B77B2830F4732C4"/>
        </w:placeholder>
        <w:temporary/>
        <w:showingPlcHdr/>
      </w:sdtPr>
      <w:sdtEndPr/>
      <w:sdtContent>
        <w:r w:rsidR="001F690B">
          <w:t>[Type text]</w:t>
        </w:r>
      </w:sdtContent>
    </w:sdt>
    <w:r w:rsidR="001F690B">
      <w:ptab w:relativeTo="margin" w:alignment="center" w:leader="none"/>
    </w:r>
    <w:sdt>
      <w:sdtPr>
        <w:id w:val="969400748"/>
        <w:placeholder>
          <w:docPart w:val="196C026A3374874F8700B2499C46B8C0"/>
        </w:placeholder>
        <w:temporary/>
        <w:showingPlcHdr/>
      </w:sdtPr>
      <w:sdtEndPr/>
      <w:sdtContent>
        <w:r w:rsidR="001F690B">
          <w:t>[Type text]</w:t>
        </w:r>
      </w:sdtContent>
    </w:sdt>
    <w:r w:rsidR="001F690B">
      <w:ptab w:relativeTo="margin" w:alignment="right" w:leader="none"/>
    </w:r>
    <w:sdt>
      <w:sdtPr>
        <w:id w:val="969400753"/>
        <w:placeholder>
          <w:docPart w:val="0712F0106B610D419E5D4891F971744E"/>
        </w:placeholder>
        <w:temporary/>
        <w:showingPlcHdr/>
      </w:sdtPr>
      <w:sdtEndPr/>
      <w:sdtContent>
        <w:r w:rsidR="001F690B">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24D31" w14:textId="1968F613" w:rsidR="001F690B" w:rsidRDefault="001F690B">
    <w:pPr>
      <w:pStyle w:val="Footer"/>
    </w:pPr>
    <w:r>
      <w:ptab w:relativeTo="margin" w:alignment="center" w:leader="none"/>
    </w:r>
    <w:r>
      <w:ptab w:relativeTo="margin" w:alignment="right" w:leader="none"/>
    </w:r>
    <w:r>
      <w:rPr>
        <w:b/>
        <w:noProof/>
        <w:color w:val="1155CC"/>
        <w:lang w:val="en-US"/>
      </w:rPr>
      <w:drawing>
        <wp:inline distT="0" distB="0" distL="0" distR="0" wp14:anchorId="6AB4FDA2" wp14:editId="3C731BAD">
          <wp:extent cx="2434167" cy="329212"/>
          <wp:effectExtent l="0" t="0" r="4445" b="1270"/>
          <wp:docPr id="1" name="Picture 1" descr="Macintosh HD:Users:Clifford:Downloads:HCA_LogoLin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lifford:Downloads:HCA_LogoLine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384" cy="32964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68F18E" w14:textId="77777777" w:rsidR="002D10B3" w:rsidRDefault="002D10B3" w:rsidP="001F690B">
      <w:pPr>
        <w:spacing w:line="240" w:lineRule="auto"/>
      </w:pPr>
      <w:r>
        <w:separator/>
      </w:r>
    </w:p>
  </w:footnote>
  <w:footnote w:type="continuationSeparator" w:id="0">
    <w:p w14:paraId="3F78E939" w14:textId="77777777" w:rsidR="002D10B3" w:rsidRDefault="002D10B3" w:rsidP="001F690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B25D5"/>
    <w:multiLevelType w:val="hybridMultilevel"/>
    <w:tmpl w:val="1A8A6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432EBA"/>
    <w:multiLevelType w:val="hybridMultilevel"/>
    <w:tmpl w:val="84C8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uddeback, Leah M">
    <w15:presenceInfo w15:providerId="AD" w15:userId="S::lmc146@txstate.edu::e9b65a83-5c7d-47da-9df9-b5889ec6ff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FA581B"/>
    <w:rsid w:val="00023E23"/>
    <w:rsid w:val="00041667"/>
    <w:rsid w:val="0006596D"/>
    <w:rsid w:val="000F72DE"/>
    <w:rsid w:val="0010368D"/>
    <w:rsid w:val="001D1C0B"/>
    <w:rsid w:val="001F690B"/>
    <w:rsid w:val="002018C7"/>
    <w:rsid w:val="002D10B3"/>
    <w:rsid w:val="00355AC1"/>
    <w:rsid w:val="003E33C6"/>
    <w:rsid w:val="004E719B"/>
    <w:rsid w:val="00513C5D"/>
    <w:rsid w:val="005408F6"/>
    <w:rsid w:val="00541122"/>
    <w:rsid w:val="005A3758"/>
    <w:rsid w:val="005F7864"/>
    <w:rsid w:val="00645E3E"/>
    <w:rsid w:val="0066333E"/>
    <w:rsid w:val="007553BF"/>
    <w:rsid w:val="00800249"/>
    <w:rsid w:val="00823899"/>
    <w:rsid w:val="008474FC"/>
    <w:rsid w:val="008822E7"/>
    <w:rsid w:val="008A1B7C"/>
    <w:rsid w:val="008B30A8"/>
    <w:rsid w:val="008E6F33"/>
    <w:rsid w:val="009028FA"/>
    <w:rsid w:val="0095124E"/>
    <w:rsid w:val="00954839"/>
    <w:rsid w:val="00985C0A"/>
    <w:rsid w:val="00A931C1"/>
    <w:rsid w:val="00B03D50"/>
    <w:rsid w:val="00C546DE"/>
    <w:rsid w:val="00C84D30"/>
    <w:rsid w:val="00D266E8"/>
    <w:rsid w:val="00D47BC2"/>
    <w:rsid w:val="00D67EC8"/>
    <w:rsid w:val="00D81592"/>
    <w:rsid w:val="00DB2930"/>
    <w:rsid w:val="00EB677B"/>
    <w:rsid w:val="00FA581B"/>
    <w:rsid w:val="00FC7A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0A87F6"/>
  <w15:docId w15:val="{2408E349-59CC-AE44-B179-4EB7F171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8474F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74FC"/>
    <w:rPr>
      <w:rFonts w:ascii="Lucida Grande" w:hAnsi="Lucida Grande" w:cs="Lucida Grande"/>
      <w:sz w:val="18"/>
      <w:szCs w:val="18"/>
    </w:rPr>
  </w:style>
  <w:style w:type="character" w:styleId="Hyperlink">
    <w:name w:val="Hyperlink"/>
    <w:basedOn w:val="DefaultParagraphFont"/>
    <w:uiPriority w:val="99"/>
    <w:unhideWhenUsed/>
    <w:rsid w:val="008474FC"/>
    <w:rPr>
      <w:color w:val="0000FF" w:themeColor="hyperlink"/>
      <w:u w:val="single"/>
    </w:rPr>
  </w:style>
  <w:style w:type="character" w:styleId="FollowedHyperlink">
    <w:name w:val="FollowedHyperlink"/>
    <w:basedOn w:val="DefaultParagraphFont"/>
    <w:uiPriority w:val="99"/>
    <w:semiHidden/>
    <w:unhideWhenUsed/>
    <w:rsid w:val="00C546DE"/>
    <w:rPr>
      <w:color w:val="800080" w:themeColor="followedHyperlink"/>
      <w:u w:val="single"/>
    </w:rPr>
  </w:style>
  <w:style w:type="paragraph" w:styleId="Header">
    <w:name w:val="header"/>
    <w:basedOn w:val="Normal"/>
    <w:link w:val="HeaderChar"/>
    <w:uiPriority w:val="99"/>
    <w:unhideWhenUsed/>
    <w:rsid w:val="001F690B"/>
    <w:pPr>
      <w:tabs>
        <w:tab w:val="center" w:pos="4320"/>
        <w:tab w:val="right" w:pos="8640"/>
      </w:tabs>
      <w:spacing w:line="240" w:lineRule="auto"/>
    </w:pPr>
  </w:style>
  <w:style w:type="character" w:customStyle="1" w:styleId="HeaderChar">
    <w:name w:val="Header Char"/>
    <w:basedOn w:val="DefaultParagraphFont"/>
    <w:link w:val="Header"/>
    <w:uiPriority w:val="99"/>
    <w:rsid w:val="001F690B"/>
  </w:style>
  <w:style w:type="paragraph" w:styleId="Footer">
    <w:name w:val="footer"/>
    <w:basedOn w:val="Normal"/>
    <w:link w:val="FooterChar"/>
    <w:uiPriority w:val="99"/>
    <w:unhideWhenUsed/>
    <w:rsid w:val="001F690B"/>
    <w:pPr>
      <w:tabs>
        <w:tab w:val="center" w:pos="4320"/>
        <w:tab w:val="right" w:pos="8640"/>
      </w:tabs>
      <w:spacing w:line="240" w:lineRule="auto"/>
    </w:pPr>
  </w:style>
  <w:style w:type="character" w:customStyle="1" w:styleId="FooterChar">
    <w:name w:val="Footer Char"/>
    <w:basedOn w:val="DefaultParagraphFont"/>
    <w:link w:val="Footer"/>
    <w:uiPriority w:val="99"/>
    <w:rsid w:val="001F690B"/>
  </w:style>
  <w:style w:type="paragraph" w:styleId="Revision">
    <w:name w:val="Revision"/>
    <w:hidden/>
    <w:uiPriority w:val="99"/>
    <w:semiHidden/>
    <w:rsid w:val="00041667"/>
    <w:pPr>
      <w:spacing w:line="240" w:lineRule="auto"/>
    </w:pPr>
  </w:style>
  <w:style w:type="paragraph" w:styleId="NormalWeb">
    <w:name w:val="Normal (Web)"/>
    <w:basedOn w:val="Normal"/>
    <w:uiPriority w:val="99"/>
    <w:unhideWhenUsed/>
    <w:rsid w:val="0004166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EB677B"/>
    <w:rPr>
      <w:color w:val="605E5C"/>
      <w:shd w:val="clear" w:color="auto" w:fill="E1DFDD"/>
    </w:rPr>
  </w:style>
  <w:style w:type="character" w:styleId="CommentReference">
    <w:name w:val="annotation reference"/>
    <w:basedOn w:val="DefaultParagraphFont"/>
    <w:uiPriority w:val="99"/>
    <w:semiHidden/>
    <w:unhideWhenUsed/>
    <w:rsid w:val="0010368D"/>
    <w:rPr>
      <w:sz w:val="16"/>
      <w:szCs w:val="16"/>
    </w:rPr>
  </w:style>
  <w:style w:type="paragraph" w:styleId="CommentText">
    <w:name w:val="annotation text"/>
    <w:basedOn w:val="Normal"/>
    <w:link w:val="CommentTextChar"/>
    <w:uiPriority w:val="99"/>
    <w:semiHidden/>
    <w:unhideWhenUsed/>
    <w:rsid w:val="0010368D"/>
    <w:pPr>
      <w:spacing w:line="240" w:lineRule="auto"/>
    </w:pPr>
    <w:rPr>
      <w:sz w:val="20"/>
      <w:szCs w:val="20"/>
    </w:rPr>
  </w:style>
  <w:style w:type="character" w:customStyle="1" w:styleId="CommentTextChar">
    <w:name w:val="Comment Text Char"/>
    <w:basedOn w:val="DefaultParagraphFont"/>
    <w:link w:val="CommentText"/>
    <w:uiPriority w:val="99"/>
    <w:semiHidden/>
    <w:rsid w:val="0010368D"/>
    <w:rPr>
      <w:sz w:val="20"/>
      <w:szCs w:val="20"/>
    </w:rPr>
  </w:style>
  <w:style w:type="paragraph" w:styleId="CommentSubject">
    <w:name w:val="annotation subject"/>
    <w:basedOn w:val="CommentText"/>
    <w:next w:val="CommentText"/>
    <w:link w:val="CommentSubjectChar"/>
    <w:uiPriority w:val="99"/>
    <w:semiHidden/>
    <w:unhideWhenUsed/>
    <w:rsid w:val="0010368D"/>
    <w:rPr>
      <w:b/>
      <w:bCs/>
    </w:rPr>
  </w:style>
  <w:style w:type="character" w:customStyle="1" w:styleId="CommentSubjectChar">
    <w:name w:val="Comment Subject Char"/>
    <w:basedOn w:val="CommentTextChar"/>
    <w:link w:val="CommentSubject"/>
    <w:uiPriority w:val="99"/>
    <w:semiHidden/>
    <w:rsid w:val="001036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961936">
      <w:bodyDiv w:val="1"/>
      <w:marLeft w:val="0"/>
      <w:marRight w:val="0"/>
      <w:marTop w:val="0"/>
      <w:marBottom w:val="0"/>
      <w:divBdr>
        <w:top w:val="none" w:sz="0" w:space="0" w:color="auto"/>
        <w:left w:val="none" w:sz="0" w:space="0" w:color="auto"/>
        <w:bottom w:val="none" w:sz="0" w:space="0" w:color="auto"/>
        <w:right w:val="none" w:sz="0" w:space="0" w:color="auto"/>
      </w:divBdr>
    </w:div>
    <w:div w:id="498231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mailto:info@hillcountryalliance.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489A3B9FC123A438B77B2830F4732C4"/>
        <w:category>
          <w:name w:val="General"/>
          <w:gallery w:val="placeholder"/>
        </w:category>
        <w:types>
          <w:type w:val="bbPlcHdr"/>
        </w:types>
        <w:behaviors>
          <w:behavior w:val="content"/>
        </w:behaviors>
        <w:guid w:val="{1736B683-B98E-C449-ADD0-95C0361EE4B7}"/>
      </w:docPartPr>
      <w:docPartBody>
        <w:p w:rsidR="00D37765" w:rsidRDefault="00FF3562" w:rsidP="00FF3562">
          <w:pPr>
            <w:pStyle w:val="2489A3B9FC123A438B77B2830F4732C4"/>
          </w:pPr>
          <w:r>
            <w:t>[Type text]</w:t>
          </w:r>
        </w:p>
      </w:docPartBody>
    </w:docPart>
    <w:docPart>
      <w:docPartPr>
        <w:name w:val="196C026A3374874F8700B2499C46B8C0"/>
        <w:category>
          <w:name w:val="General"/>
          <w:gallery w:val="placeholder"/>
        </w:category>
        <w:types>
          <w:type w:val="bbPlcHdr"/>
        </w:types>
        <w:behaviors>
          <w:behavior w:val="content"/>
        </w:behaviors>
        <w:guid w:val="{5522710A-0F5B-E548-B25E-9CFB87B23F4C}"/>
      </w:docPartPr>
      <w:docPartBody>
        <w:p w:rsidR="00D37765" w:rsidRDefault="00FF3562" w:rsidP="00FF3562">
          <w:pPr>
            <w:pStyle w:val="196C026A3374874F8700B2499C46B8C0"/>
          </w:pPr>
          <w:r>
            <w:t>[Type text]</w:t>
          </w:r>
        </w:p>
      </w:docPartBody>
    </w:docPart>
    <w:docPart>
      <w:docPartPr>
        <w:name w:val="0712F0106B610D419E5D4891F971744E"/>
        <w:category>
          <w:name w:val="General"/>
          <w:gallery w:val="placeholder"/>
        </w:category>
        <w:types>
          <w:type w:val="bbPlcHdr"/>
        </w:types>
        <w:behaviors>
          <w:behavior w:val="content"/>
        </w:behaviors>
        <w:guid w:val="{CFB1FEBC-935D-0041-AB2B-D34CE4B22449}"/>
      </w:docPartPr>
      <w:docPartBody>
        <w:p w:rsidR="00D37765" w:rsidRDefault="00FF3562" w:rsidP="00FF3562">
          <w:pPr>
            <w:pStyle w:val="0712F0106B610D419E5D4891F971744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3562"/>
    <w:rsid w:val="0061312F"/>
    <w:rsid w:val="00A373A4"/>
    <w:rsid w:val="00D37765"/>
    <w:rsid w:val="00D7338A"/>
    <w:rsid w:val="00E075CB"/>
    <w:rsid w:val="00FF3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89A3B9FC123A438B77B2830F4732C4">
    <w:name w:val="2489A3B9FC123A438B77B2830F4732C4"/>
    <w:rsid w:val="00FF3562"/>
  </w:style>
  <w:style w:type="paragraph" w:customStyle="1" w:styleId="196C026A3374874F8700B2499C46B8C0">
    <w:name w:val="196C026A3374874F8700B2499C46B8C0"/>
    <w:rsid w:val="00FF3562"/>
  </w:style>
  <w:style w:type="paragraph" w:customStyle="1" w:styleId="0712F0106B610D419E5D4891F971744E">
    <w:name w:val="0712F0106B610D419E5D4891F971744E"/>
    <w:rsid w:val="00FF3562"/>
  </w:style>
  <w:style w:type="paragraph" w:customStyle="1" w:styleId="4CC6589DBED7694E86683B713018CBAA">
    <w:name w:val="4CC6589DBED7694E86683B713018CBAA"/>
    <w:rsid w:val="00FF3562"/>
  </w:style>
  <w:style w:type="paragraph" w:customStyle="1" w:styleId="CB8A55189FDB834D9EE4DE40F0B05B9B">
    <w:name w:val="CB8A55189FDB834D9EE4DE40F0B05B9B"/>
    <w:rsid w:val="00FF3562"/>
  </w:style>
  <w:style w:type="paragraph" w:customStyle="1" w:styleId="1938A561CEDE5C499DC95FB4205FAAB3">
    <w:name w:val="1938A561CEDE5C499DC95FB4205FAAB3"/>
    <w:rsid w:val="00FF35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4758F-6CE3-F04E-A8A9-46FE5EBD2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5</Pages>
  <Words>2009</Words>
  <Characters>11453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Cuddeback, Leah M</cp:lastModifiedBy>
  <cp:revision>17</cp:revision>
  <cp:lastPrinted>2020-08-06T20:31:00Z</cp:lastPrinted>
  <dcterms:created xsi:type="dcterms:W3CDTF">2020-08-05T18:55:00Z</dcterms:created>
  <dcterms:modified xsi:type="dcterms:W3CDTF">2020-09-05T06:01:00Z</dcterms:modified>
</cp:coreProperties>
</file>